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77617" w14:textId="514C6882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 xml:space="preserve">WÓJT GMINY </w:t>
      </w:r>
      <w:r w:rsidR="00961302" w:rsidRPr="000C659B">
        <w:rPr>
          <w:rFonts w:ascii="Calibri" w:hAnsi="Calibri" w:cs="Calibri"/>
          <w:b/>
          <w:color w:val="000000"/>
          <w:sz w:val="24"/>
          <w:szCs w:val="24"/>
          <w:u w:val="single"/>
        </w:rPr>
        <w:t>NOWY TARG</w:t>
      </w:r>
    </w:p>
    <w:p w14:paraId="39BA10DF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225FD8D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67CC916" w14:textId="53CA17FA" w:rsidR="004D1C02" w:rsidRPr="000C659B" w:rsidRDefault="009613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noProof/>
        </w:rPr>
        <w:drawing>
          <wp:inline distT="0" distB="0" distL="0" distR="0" wp14:anchorId="72BE9838" wp14:editId="46F8CDD9">
            <wp:extent cx="1405956" cy="1542459"/>
            <wp:effectExtent l="0" t="0" r="3810" b="635"/>
            <wp:docPr id="1" name="Obraz 1" descr="Herb gminy Nowy Targ – Wikipedia, wolna encyklo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 gminy Nowy Targ – Wikipedia, wolna encyklop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599" cy="156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B3A0B" w14:textId="1EA0B8F5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72E84F2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4EAF26A8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06AE6DB" w14:textId="77777777" w:rsidR="004D1C02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MIEJSCOWY PLAN</w:t>
      </w:r>
    </w:p>
    <w:p w14:paraId="102721A6" w14:textId="77777777" w:rsidR="00783A5E" w:rsidRPr="000C659B" w:rsidRDefault="00783A5E" w:rsidP="008D7834">
      <w:pPr>
        <w:pStyle w:val="standard"/>
        <w:spacing w:line="240" w:lineRule="auto"/>
        <w:jc w:val="center"/>
        <w:rPr>
          <w:rFonts w:ascii="Calibri" w:hAnsi="Calibri" w:cs="Calibri"/>
          <w:b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ZAGOSPODAROWANIA PRZESTRZENNEGO</w:t>
      </w:r>
    </w:p>
    <w:p w14:paraId="613DB366" w14:textId="77777777" w:rsidR="00AD71D2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DLA OBSZARÓW</w:t>
      </w:r>
    </w:p>
    <w:p w14:paraId="08ACBFA6" w14:textId="0DD2C55C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b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 xml:space="preserve"> „</w:t>
      </w:r>
      <w:r w:rsidR="00354AB4">
        <w:rPr>
          <w:rFonts w:ascii="Calibri" w:hAnsi="Calibri" w:cs="Calibri"/>
          <w:b/>
          <w:color w:val="000000"/>
          <w:sz w:val="32"/>
          <w:szCs w:val="32"/>
        </w:rPr>
        <w:t>KNURÓW</w:t>
      </w:r>
      <w:r w:rsidRPr="000C659B">
        <w:rPr>
          <w:rFonts w:ascii="Calibri" w:hAnsi="Calibri" w:cs="Calibri"/>
          <w:b/>
          <w:color w:val="000000"/>
          <w:sz w:val="32"/>
          <w:szCs w:val="32"/>
        </w:rPr>
        <w:t>-1”</w:t>
      </w:r>
      <w:r w:rsidR="00354AB4">
        <w:rPr>
          <w:rFonts w:ascii="Calibri" w:hAnsi="Calibri" w:cs="Calibri"/>
          <w:b/>
          <w:color w:val="000000"/>
          <w:sz w:val="32"/>
          <w:szCs w:val="32"/>
        </w:rPr>
        <w:t>i</w:t>
      </w:r>
      <w:r w:rsidRPr="000C659B">
        <w:rPr>
          <w:rFonts w:ascii="Calibri" w:hAnsi="Calibri" w:cs="Calibri"/>
          <w:b/>
          <w:color w:val="000000"/>
          <w:sz w:val="32"/>
          <w:szCs w:val="32"/>
        </w:rPr>
        <w:t xml:space="preserve"> „</w:t>
      </w:r>
      <w:r w:rsidR="00354AB4">
        <w:rPr>
          <w:rFonts w:ascii="Calibri" w:hAnsi="Calibri" w:cs="Calibri"/>
          <w:b/>
          <w:color w:val="000000"/>
          <w:sz w:val="32"/>
          <w:szCs w:val="32"/>
        </w:rPr>
        <w:t>KNURÓW</w:t>
      </w:r>
      <w:r w:rsidR="00AD71D2" w:rsidRPr="000C659B">
        <w:rPr>
          <w:rFonts w:ascii="Calibri" w:hAnsi="Calibri" w:cs="Calibri"/>
          <w:b/>
          <w:color w:val="000000"/>
          <w:sz w:val="32"/>
          <w:szCs w:val="32"/>
        </w:rPr>
        <w:t xml:space="preserve"> </w:t>
      </w:r>
      <w:r w:rsidRPr="000C659B">
        <w:rPr>
          <w:rFonts w:ascii="Calibri" w:hAnsi="Calibri" w:cs="Calibri"/>
          <w:b/>
          <w:color w:val="000000"/>
          <w:sz w:val="32"/>
          <w:szCs w:val="32"/>
        </w:rPr>
        <w:t xml:space="preserve">-2” </w:t>
      </w:r>
    </w:p>
    <w:p w14:paraId="4CF537D3" w14:textId="38BB68B5" w:rsidR="008D7834" w:rsidRPr="000C659B" w:rsidRDefault="008D7834" w:rsidP="008D7834">
      <w:pPr>
        <w:tabs>
          <w:tab w:val="left" w:pos="0"/>
          <w:tab w:val="right" w:pos="284"/>
        </w:tabs>
        <w:spacing w:line="276" w:lineRule="auto"/>
        <w:jc w:val="center"/>
        <w:rPr>
          <w:rFonts w:ascii="Calibri" w:hAnsi="Calibri" w:cs="Calibri"/>
          <w:i/>
          <w:color w:val="000000"/>
          <w:sz w:val="32"/>
          <w:szCs w:val="32"/>
        </w:rPr>
      </w:pPr>
      <w:r w:rsidRPr="000C659B">
        <w:rPr>
          <w:rFonts w:ascii="Calibri" w:hAnsi="Calibri" w:cs="Calibri"/>
          <w:b/>
          <w:color w:val="000000"/>
          <w:sz w:val="32"/>
          <w:szCs w:val="32"/>
        </w:rPr>
        <w:t>W GMINIE NOWY TARG</w:t>
      </w:r>
    </w:p>
    <w:p w14:paraId="484298B9" w14:textId="023BD8B5" w:rsidR="004D1C02" w:rsidRPr="000C659B" w:rsidRDefault="00961302" w:rsidP="00783A5E">
      <w:pPr>
        <w:pStyle w:val="standard"/>
        <w:spacing w:line="240" w:lineRule="auto"/>
        <w:jc w:val="center"/>
        <w:rPr>
          <w:rFonts w:ascii="Calibri" w:hAnsi="Calibri" w:cs="Calibri"/>
          <w:b/>
          <w:i/>
          <w:sz w:val="32"/>
          <w:szCs w:val="32"/>
        </w:rPr>
      </w:pPr>
      <w:r w:rsidRPr="000C659B">
        <w:rPr>
          <w:rFonts w:ascii="Calibri" w:hAnsi="Calibri" w:cs="Calibri"/>
          <w:b/>
          <w:sz w:val="32"/>
          <w:szCs w:val="32"/>
        </w:rPr>
        <w:t xml:space="preserve"> </w:t>
      </w:r>
    </w:p>
    <w:p w14:paraId="3DE9CC9F" w14:textId="77777777" w:rsidR="004D1C02" w:rsidRPr="000C659B" w:rsidRDefault="004D1C02" w:rsidP="004D1C02">
      <w:pPr>
        <w:rPr>
          <w:rFonts w:ascii="Calibri" w:hAnsi="Calibri" w:cs="Calibri"/>
          <w:i/>
        </w:rPr>
      </w:pPr>
    </w:p>
    <w:p w14:paraId="4D5BBA51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 </w:t>
      </w:r>
    </w:p>
    <w:p w14:paraId="53078500" w14:textId="77777777" w:rsidR="00783A5E" w:rsidRPr="000C659B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4F96923E" w14:textId="77777777" w:rsidR="00783A5E" w:rsidRPr="000C659B" w:rsidRDefault="00783A5E" w:rsidP="004D1C02">
      <w:pPr>
        <w:pStyle w:val="Tekstpodstawowy"/>
        <w:spacing w:after="0"/>
        <w:jc w:val="center"/>
        <w:rPr>
          <w:rFonts w:ascii="Calibri" w:hAnsi="Calibri" w:cs="Calibri"/>
          <w:color w:val="000000"/>
        </w:rPr>
      </w:pPr>
    </w:p>
    <w:p w14:paraId="5E753C26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52915FA9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0C659B">
        <w:rPr>
          <w:rFonts w:ascii="Calibri" w:hAnsi="Calibri" w:cs="Calibri"/>
          <w:b/>
          <w:color w:val="000000"/>
          <w:sz w:val="28"/>
          <w:szCs w:val="28"/>
        </w:rPr>
        <w:t>USTALENIA PLANU</w:t>
      </w:r>
    </w:p>
    <w:p w14:paraId="2E0FB8C7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PROJEKT</w:t>
      </w:r>
    </w:p>
    <w:p w14:paraId="2C3070BA" w14:textId="77777777" w:rsidR="004D1C02" w:rsidRPr="000C659B" w:rsidRDefault="004D1C02" w:rsidP="004D1C02">
      <w:pPr>
        <w:jc w:val="center"/>
        <w:rPr>
          <w:rFonts w:ascii="Calibri" w:hAnsi="Calibri" w:cs="Calibri"/>
        </w:rPr>
      </w:pPr>
      <w:r w:rsidRPr="000C659B">
        <w:rPr>
          <w:rFonts w:ascii="Calibri" w:hAnsi="Calibri" w:cs="Calibri"/>
        </w:rPr>
        <w:t>(uzgodnienia, opinie)</w:t>
      </w:r>
    </w:p>
    <w:p w14:paraId="59615F84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</w:p>
    <w:p w14:paraId="079A43E4" w14:textId="4D8F720A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 xml:space="preserve">Integralną częścią planu jest </w:t>
      </w:r>
      <w:r w:rsidRPr="000C659B">
        <w:rPr>
          <w:rFonts w:ascii="Calibri" w:hAnsi="Calibri" w:cs="Calibri"/>
          <w:b/>
          <w:sz w:val="24"/>
          <w:szCs w:val="24"/>
        </w:rPr>
        <w:t>Załącznik Nr 1</w:t>
      </w:r>
      <w:r w:rsidRPr="000C659B">
        <w:rPr>
          <w:rFonts w:ascii="Calibri" w:hAnsi="Calibri" w:cs="Calibri"/>
          <w:sz w:val="24"/>
          <w:szCs w:val="24"/>
        </w:rPr>
        <w:t xml:space="preserve"> </w:t>
      </w:r>
      <w:r w:rsidR="008C548E" w:rsidRPr="000C659B">
        <w:rPr>
          <w:rFonts w:ascii="Calibri" w:hAnsi="Calibri" w:cs="Calibri"/>
          <w:sz w:val="24"/>
          <w:szCs w:val="24"/>
        </w:rPr>
        <w:t>–</w:t>
      </w:r>
      <w:r w:rsidRPr="000C659B">
        <w:rPr>
          <w:rFonts w:ascii="Calibri" w:hAnsi="Calibri" w:cs="Calibri"/>
          <w:sz w:val="24"/>
          <w:szCs w:val="24"/>
        </w:rPr>
        <w:t xml:space="preserve"> rysunek </w:t>
      </w:r>
      <w:r w:rsidR="00961302" w:rsidRPr="000C659B">
        <w:rPr>
          <w:rFonts w:ascii="Calibri" w:hAnsi="Calibri" w:cs="Calibri"/>
          <w:sz w:val="24"/>
          <w:szCs w:val="24"/>
        </w:rPr>
        <w:t>planu</w:t>
      </w:r>
      <w:r w:rsidRPr="000C659B">
        <w:rPr>
          <w:rFonts w:ascii="Calibri" w:hAnsi="Calibri" w:cs="Calibri"/>
          <w:sz w:val="24"/>
          <w:szCs w:val="24"/>
        </w:rPr>
        <w:t xml:space="preserve"> w skali 1:2 000, stanowiący załącznik do niniejszej </w:t>
      </w:r>
      <w:r w:rsidR="004037FC" w:rsidRPr="000C659B">
        <w:rPr>
          <w:rFonts w:ascii="Calibri" w:hAnsi="Calibri" w:cs="Calibri"/>
          <w:sz w:val="24"/>
          <w:szCs w:val="24"/>
        </w:rPr>
        <w:t>U</w:t>
      </w:r>
      <w:r w:rsidRPr="000C659B">
        <w:rPr>
          <w:rFonts w:ascii="Calibri" w:hAnsi="Calibri" w:cs="Calibri"/>
          <w:sz w:val="24"/>
          <w:szCs w:val="24"/>
        </w:rPr>
        <w:t xml:space="preserve">chwały – </w:t>
      </w:r>
      <w:r w:rsidRPr="000C659B">
        <w:rPr>
          <w:rFonts w:ascii="Calibri" w:hAnsi="Calibri" w:cs="Calibri"/>
          <w:i/>
          <w:sz w:val="24"/>
          <w:szCs w:val="24"/>
        </w:rPr>
        <w:t>Przeznaczenie i zasady zagospodarowania terenu</w:t>
      </w:r>
    </w:p>
    <w:p w14:paraId="442B3BBF" w14:textId="77777777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sz w:val="24"/>
          <w:szCs w:val="24"/>
        </w:rPr>
      </w:pPr>
      <w:r w:rsidRPr="000C659B">
        <w:rPr>
          <w:rFonts w:ascii="Calibri" w:hAnsi="Calibri" w:cs="Calibri"/>
          <w:sz w:val="24"/>
          <w:szCs w:val="24"/>
        </w:rPr>
        <w:t>oraz załączniki:</w:t>
      </w:r>
    </w:p>
    <w:p w14:paraId="499FF7E3" w14:textId="3EDA1AE9" w:rsidR="004D1C02" w:rsidRPr="000C659B" w:rsidRDefault="008C548E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4D1C02" w:rsidRPr="000C659B">
        <w:rPr>
          <w:rFonts w:ascii="Calibri" w:hAnsi="Calibri" w:cs="Calibri"/>
          <w:b/>
          <w:color w:val="000000"/>
          <w:sz w:val="24"/>
          <w:szCs w:val="24"/>
        </w:rPr>
        <w:t>2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color w:val="000000"/>
          <w:sz w:val="24"/>
          <w:szCs w:val="24"/>
        </w:rPr>
        <w:t>–</w:t>
      </w:r>
      <w:r w:rsidR="004D1C02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 xml:space="preserve">informacje na temat </w:t>
      </w:r>
      <w:r w:rsidR="00F17E29" w:rsidRPr="000C659B">
        <w:rPr>
          <w:rFonts w:ascii="Calibri" w:hAnsi="Calibri" w:cs="Calibri"/>
          <w:i/>
          <w:color w:val="000000"/>
          <w:sz w:val="24"/>
          <w:szCs w:val="24"/>
        </w:rPr>
        <w:t>sposobu realizacji zapisanych w </w:t>
      </w:r>
      <w:r w:rsidR="004D1C02" w:rsidRPr="000C659B">
        <w:rPr>
          <w:rFonts w:ascii="Calibri" w:hAnsi="Calibri" w:cs="Calibri"/>
          <w:i/>
          <w:color w:val="000000"/>
          <w:sz w:val="24"/>
          <w:szCs w:val="24"/>
        </w:rPr>
        <w:t>planie inwestycji z zakresu infrastruktury technicznej, które należą do zadań własnych gminy oraz o zasadach ich finansowania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;</w:t>
      </w:r>
    </w:p>
    <w:p w14:paraId="18F58FB7" w14:textId="6C595A69" w:rsidR="004D1C02" w:rsidRPr="000C659B" w:rsidRDefault="004D1C02" w:rsidP="004D1C02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Nr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Pr="000C659B">
        <w:rPr>
          <w:rFonts w:ascii="Calibri" w:hAnsi="Calibri" w:cs="Calibri"/>
          <w:b/>
          <w:color w:val="000000"/>
          <w:sz w:val="24"/>
          <w:szCs w:val="24"/>
        </w:rPr>
        <w:t>3</w:t>
      </w:r>
      <w:r w:rsidR="008C548E" w:rsidRPr="000C659B">
        <w:rPr>
          <w:rFonts w:ascii="Calibri" w:hAnsi="Calibri" w:cs="Calibri"/>
          <w:b/>
          <w:color w:val="000000"/>
          <w:sz w:val="24"/>
          <w:szCs w:val="24"/>
        </w:rPr>
        <w:t> </w:t>
      </w:r>
      <w:r w:rsidR="008C548E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informacje na temat sposobu rozstrzygnięcia uwag złożonych do projektu planu zagospodarowania</w:t>
      </w:r>
      <w:r w:rsidR="008C548E" w:rsidRPr="000C659B">
        <w:rPr>
          <w:rFonts w:ascii="Calibri" w:hAnsi="Calibri" w:cs="Calibri"/>
          <w:i/>
          <w:sz w:val="24"/>
          <w:szCs w:val="24"/>
        </w:rPr>
        <w:t>;</w:t>
      </w:r>
    </w:p>
    <w:p w14:paraId="54B44969" w14:textId="0F94809E" w:rsidR="008C548E" w:rsidRPr="000C659B" w:rsidRDefault="008C548E" w:rsidP="008C548E">
      <w:pPr>
        <w:pStyle w:val="standard"/>
        <w:spacing w:line="240" w:lineRule="auto"/>
        <w:ind w:left="2126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color w:val="000000"/>
          <w:sz w:val="24"/>
          <w:szCs w:val="24"/>
        </w:rPr>
        <w:t>Załącznik Nr 4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– </w:t>
      </w:r>
      <w:r w:rsidRPr="000C659B">
        <w:rPr>
          <w:rFonts w:ascii="Calibri" w:hAnsi="Calibri" w:cs="Calibri"/>
          <w:i/>
          <w:color w:val="000000"/>
          <w:sz w:val="24"/>
          <w:szCs w:val="24"/>
        </w:rPr>
        <w:t>dane przestrzenne</w:t>
      </w:r>
      <w:r w:rsidRPr="000C659B">
        <w:rPr>
          <w:rFonts w:ascii="Calibri" w:hAnsi="Calibri" w:cs="Calibri"/>
          <w:i/>
          <w:sz w:val="24"/>
          <w:szCs w:val="24"/>
        </w:rPr>
        <w:t>.</w:t>
      </w:r>
    </w:p>
    <w:p w14:paraId="1F972790" w14:textId="77777777" w:rsidR="004D1C02" w:rsidRPr="000C659B" w:rsidRDefault="004D1C02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7F20B56F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4DD6F98" w14:textId="77777777" w:rsidR="005E78DA" w:rsidRPr="000C659B" w:rsidRDefault="005E78DA" w:rsidP="004D1C02">
      <w:pPr>
        <w:pStyle w:val="standard"/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5E0ECEE4" w14:textId="77777777" w:rsidR="004432A2" w:rsidRPr="000C659B" w:rsidRDefault="004432A2" w:rsidP="004D1C02">
      <w:pPr>
        <w:pStyle w:val="standard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</w:p>
    <w:p w14:paraId="738515E1" w14:textId="7AD89716" w:rsidR="004D1C02" w:rsidRPr="000C659B" w:rsidRDefault="00C96645" w:rsidP="004432A2">
      <w:pPr>
        <w:pStyle w:val="standard"/>
        <w:pBdr>
          <w:top w:val="single" w:sz="4" w:space="1" w:color="auto"/>
        </w:pBdr>
        <w:spacing w:line="240" w:lineRule="auto"/>
        <w:jc w:val="center"/>
        <w:rPr>
          <w:rFonts w:ascii="Calibri" w:hAnsi="Calibri" w:cs="Calibri"/>
          <w:color w:val="000000"/>
          <w:sz w:val="24"/>
          <w:szCs w:val="24"/>
        </w:rPr>
        <w:sectPr w:rsidR="004D1C02" w:rsidRPr="000C659B" w:rsidSect="00A9659D">
          <w:headerReference w:type="default" r:id="rId9"/>
          <w:footerReference w:type="even" r:id="rId10"/>
          <w:footerReference w:type="default" r:id="rId11"/>
          <w:pgSz w:w="11906" w:h="16838"/>
          <w:pgMar w:top="1418" w:right="1152" w:bottom="1411" w:left="1584" w:header="706" w:footer="706" w:gutter="0"/>
          <w:cols w:space="708"/>
          <w:titlePg/>
        </w:sectPr>
      </w:pPr>
      <w:r>
        <w:rPr>
          <w:rFonts w:ascii="Calibri" w:hAnsi="Calibri" w:cs="Calibri"/>
          <w:color w:val="000000"/>
          <w:sz w:val="24"/>
          <w:szCs w:val="24"/>
        </w:rPr>
        <w:t>maj</w:t>
      </w:r>
      <w:r w:rsidR="00121071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704667" w:rsidRPr="000C659B">
        <w:rPr>
          <w:rFonts w:ascii="Calibri" w:hAnsi="Calibri" w:cs="Calibri"/>
          <w:color w:val="000000"/>
          <w:sz w:val="24"/>
          <w:szCs w:val="24"/>
        </w:rPr>
        <w:t>20</w:t>
      </w:r>
      <w:r w:rsidR="003F6DFD" w:rsidRPr="000C659B">
        <w:rPr>
          <w:rFonts w:ascii="Calibri" w:hAnsi="Calibri" w:cs="Calibri"/>
          <w:color w:val="000000"/>
          <w:sz w:val="24"/>
          <w:szCs w:val="24"/>
        </w:rPr>
        <w:t>2</w:t>
      </w:r>
      <w:r w:rsidR="009D4F3A">
        <w:rPr>
          <w:rFonts w:ascii="Calibri" w:hAnsi="Calibri" w:cs="Calibri"/>
          <w:color w:val="000000"/>
          <w:sz w:val="24"/>
          <w:szCs w:val="24"/>
        </w:rPr>
        <w:t>4</w:t>
      </w:r>
      <w:r w:rsidR="004432A2" w:rsidRPr="000C659B">
        <w:rPr>
          <w:rFonts w:ascii="Calibri" w:hAnsi="Calibri" w:cs="Calibri"/>
          <w:color w:val="000000"/>
          <w:sz w:val="24"/>
          <w:szCs w:val="24"/>
        </w:rPr>
        <w:t xml:space="preserve"> r</w:t>
      </w:r>
      <w:r w:rsidR="003D755F">
        <w:rPr>
          <w:rFonts w:ascii="Calibri" w:hAnsi="Calibri" w:cs="Calibri"/>
          <w:color w:val="000000"/>
          <w:sz w:val="24"/>
          <w:szCs w:val="24"/>
        </w:rPr>
        <w:t>.</w:t>
      </w:r>
    </w:p>
    <w:p w14:paraId="53A55365" w14:textId="77777777" w:rsidR="004D1C02" w:rsidRPr="000C659B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lastRenderedPageBreak/>
        <w:t xml:space="preserve"> </w:t>
      </w:r>
    </w:p>
    <w:p w14:paraId="087D30DF" w14:textId="77777777" w:rsidR="004D1C02" w:rsidRPr="000C659B" w:rsidRDefault="004D1C02" w:rsidP="004D1C02">
      <w:pPr>
        <w:pStyle w:val="standard"/>
        <w:spacing w:line="240" w:lineRule="auto"/>
        <w:ind w:left="284" w:hanging="142"/>
        <w:rPr>
          <w:rFonts w:ascii="Calibri" w:hAnsi="Calibri" w:cs="Calibri"/>
          <w:b/>
          <w:i/>
          <w:color w:val="000000"/>
          <w:sz w:val="24"/>
          <w:szCs w:val="24"/>
        </w:rPr>
      </w:pPr>
    </w:p>
    <w:p w14:paraId="45C8930F" w14:textId="77777777" w:rsidR="004D1C02" w:rsidRPr="000C659B" w:rsidRDefault="004D1C02" w:rsidP="005E78DA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ZESPÓŁ PROJEKTOWY:</w:t>
      </w:r>
    </w:p>
    <w:p w14:paraId="3ABE7B32" w14:textId="35F0C79F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 xml:space="preserve">mgr inż. Ewa </w:t>
      </w:r>
      <w:proofErr w:type="spellStart"/>
      <w:r w:rsidRPr="000C659B">
        <w:rPr>
          <w:rFonts w:ascii="Calibri" w:hAnsi="Calibri" w:cs="Calibri"/>
        </w:rPr>
        <w:t>Goras</w:t>
      </w:r>
      <w:proofErr w:type="spellEnd"/>
      <w:r w:rsidRPr="000C659B">
        <w:rPr>
          <w:rFonts w:ascii="Calibri" w:hAnsi="Calibri" w:cs="Calibri"/>
        </w:rPr>
        <w:t xml:space="preserve"> – </w:t>
      </w:r>
      <w:r w:rsidRPr="000C659B">
        <w:rPr>
          <w:rFonts w:ascii="Calibri" w:hAnsi="Calibri" w:cs="Calibri"/>
          <w:i/>
        </w:rPr>
        <w:t>uprawniona do sporządzania MPZP na podstawie</w:t>
      </w:r>
      <w:r w:rsidR="005E78DA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art.</w:t>
      </w:r>
      <w:r w:rsidR="008C548E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 xml:space="preserve">5 pkt. 2, 3 i 5 </w:t>
      </w:r>
    </w:p>
    <w:p w14:paraId="3888F159" w14:textId="77777777" w:rsidR="007307E6" w:rsidRPr="000C659B" w:rsidRDefault="007307E6" w:rsidP="007307E6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  <w:i/>
        </w:rPr>
        <w:t>ustawy z 27 marca 2003 r. o planowaniu i zagospodarowaniu przestrzennym</w:t>
      </w:r>
    </w:p>
    <w:p w14:paraId="789FC868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24D83F42" w14:textId="0E79E59E" w:rsidR="000957DA" w:rsidRPr="000C659B" w:rsidRDefault="000957DA" w:rsidP="000957DA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arch. 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Mateusz Kulig 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>–</w:t>
      </w:r>
      <w:r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i/>
          <w:sz w:val="24"/>
          <w:szCs w:val="24"/>
        </w:rPr>
        <w:t>uprawniony do sporządzania MPZP na podstawie art.</w:t>
      </w:r>
      <w:r w:rsidR="008C548E" w:rsidRPr="000C659B">
        <w:rPr>
          <w:rFonts w:ascii="Calibri" w:hAnsi="Calibri" w:cs="Calibri"/>
          <w:i/>
          <w:sz w:val="24"/>
          <w:szCs w:val="24"/>
        </w:rPr>
        <w:t> </w:t>
      </w:r>
      <w:r w:rsidRPr="000C659B">
        <w:rPr>
          <w:rFonts w:ascii="Calibri" w:hAnsi="Calibri" w:cs="Calibri"/>
          <w:i/>
          <w:sz w:val="24"/>
          <w:szCs w:val="24"/>
        </w:rPr>
        <w:t>5 pkt. 4 ustawy z 27 marca 2003 r. o planowaniu i zagospodarowaniu przestrzennym</w:t>
      </w:r>
    </w:p>
    <w:p w14:paraId="16FF9C06" w14:textId="77777777" w:rsidR="000957DA" w:rsidRPr="000C659B" w:rsidRDefault="000957DA" w:rsidP="004D1C02">
      <w:pPr>
        <w:pStyle w:val="Default"/>
        <w:ind w:left="284"/>
        <w:jc w:val="both"/>
        <w:rPr>
          <w:rFonts w:ascii="Calibri" w:hAnsi="Calibri" w:cs="Calibri"/>
        </w:rPr>
      </w:pPr>
    </w:p>
    <w:p w14:paraId="67114BDF" w14:textId="77777777" w:rsidR="004D1C02" w:rsidRPr="000C659B" w:rsidRDefault="004D1C02" w:rsidP="004D1C02">
      <w:pPr>
        <w:pStyle w:val="Default"/>
        <w:ind w:left="284"/>
        <w:jc w:val="both"/>
        <w:rPr>
          <w:rFonts w:ascii="Calibri" w:hAnsi="Calibri" w:cs="Calibri"/>
        </w:rPr>
      </w:pPr>
      <w:r w:rsidRPr="000C659B">
        <w:rPr>
          <w:rFonts w:ascii="Calibri" w:hAnsi="Calibri" w:cs="Calibri"/>
        </w:rPr>
        <w:t xml:space="preserve">mgr inż. Jacek Popiela </w:t>
      </w:r>
      <w:r w:rsidR="007307E6" w:rsidRPr="000C659B">
        <w:rPr>
          <w:rFonts w:ascii="Calibri" w:hAnsi="Calibri" w:cs="Calibri"/>
        </w:rPr>
        <w:t>–</w:t>
      </w:r>
      <w:r w:rsidRPr="000C659B">
        <w:rPr>
          <w:rFonts w:ascii="Calibri" w:hAnsi="Calibri" w:cs="Calibri"/>
        </w:rPr>
        <w:t xml:space="preserve"> </w:t>
      </w:r>
      <w:r w:rsidRPr="000C659B">
        <w:rPr>
          <w:rFonts w:ascii="Calibri" w:hAnsi="Calibri" w:cs="Calibri"/>
          <w:i/>
        </w:rPr>
        <w:t>uprawniony do sporządzania MPZP na podstawie art.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5 pkt.</w:t>
      </w:r>
      <w:r w:rsidR="007307E6" w:rsidRPr="000C659B">
        <w:rPr>
          <w:rFonts w:ascii="Calibri" w:hAnsi="Calibri" w:cs="Calibri"/>
          <w:i/>
        </w:rPr>
        <w:t xml:space="preserve"> </w:t>
      </w:r>
      <w:r w:rsidRPr="000C659B">
        <w:rPr>
          <w:rFonts w:ascii="Calibri" w:hAnsi="Calibri" w:cs="Calibri"/>
          <w:i/>
        </w:rPr>
        <w:t>3 i 5 ustawy z 27 marca 2003 r. o planowaniu i zagospodarowaniu przestrzennym</w:t>
      </w:r>
    </w:p>
    <w:p w14:paraId="1D98A4F9" w14:textId="37B62036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i/>
          <w:color w:val="000000"/>
          <w:sz w:val="24"/>
          <w:szCs w:val="24"/>
        </w:rPr>
      </w:pPr>
    </w:p>
    <w:p w14:paraId="221E1C15" w14:textId="24AF79E4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  <w:i/>
        </w:rPr>
      </w:pPr>
      <w:r w:rsidRPr="000C659B">
        <w:rPr>
          <w:rFonts w:ascii="Calibri" w:hAnsi="Calibri" w:cs="Calibri"/>
        </w:rPr>
        <w:t xml:space="preserve">mgr  Ireneusz Wójcik - </w:t>
      </w:r>
      <w:r w:rsidRPr="000C659B">
        <w:rPr>
          <w:rFonts w:ascii="Calibri" w:hAnsi="Calibri" w:cs="Calibri"/>
          <w:i/>
        </w:rPr>
        <w:t>uprawniony do sporządzania MPZP na podstawie art.5 pkt.</w:t>
      </w:r>
      <w:r w:rsidR="00546C2E">
        <w:rPr>
          <w:rFonts w:ascii="Calibri" w:hAnsi="Calibri" w:cs="Calibri"/>
          <w:i/>
        </w:rPr>
        <w:t>4</w:t>
      </w:r>
      <w:r w:rsidRPr="000C659B">
        <w:rPr>
          <w:rFonts w:ascii="Calibri" w:hAnsi="Calibri" w:cs="Calibri"/>
          <w:i/>
        </w:rPr>
        <w:t xml:space="preserve"> ustawy z 27 marca  2003 r. o planowaniu i zagospodarowaniu przestrzennym</w:t>
      </w:r>
    </w:p>
    <w:p w14:paraId="76913C01" w14:textId="77777777" w:rsidR="00961302" w:rsidRPr="000C659B" w:rsidRDefault="00961302" w:rsidP="00961302">
      <w:pPr>
        <w:pStyle w:val="Default"/>
        <w:ind w:left="284"/>
        <w:jc w:val="both"/>
        <w:rPr>
          <w:rFonts w:ascii="Calibri" w:hAnsi="Calibri" w:cs="Calibri"/>
        </w:rPr>
      </w:pPr>
    </w:p>
    <w:p w14:paraId="60FE9101" w14:textId="77777777" w:rsidR="00961302" w:rsidRPr="000C659B" w:rsidRDefault="00961302" w:rsidP="00961302">
      <w:pPr>
        <w:pStyle w:val="standard"/>
        <w:spacing w:line="240" w:lineRule="auto"/>
        <w:ind w:left="568"/>
        <w:rPr>
          <w:rFonts w:ascii="Calibri" w:hAnsi="Calibri" w:cs="Calibri"/>
          <w:i/>
          <w:color w:val="000000"/>
          <w:sz w:val="24"/>
          <w:szCs w:val="24"/>
        </w:rPr>
      </w:pPr>
    </w:p>
    <w:p w14:paraId="03FD9AB6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3324D8B6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b/>
          <w:i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i/>
          <w:color w:val="000000"/>
          <w:sz w:val="24"/>
          <w:szCs w:val="24"/>
        </w:rPr>
        <w:t>OPRACOWANIE GRAFICZNE</w:t>
      </w:r>
    </w:p>
    <w:p w14:paraId="279A987C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Jacek Popiela</w:t>
      </w:r>
    </w:p>
    <w:p w14:paraId="70D882C5" w14:textId="3D9D338C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inż. arch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0C659B">
        <w:rPr>
          <w:rFonts w:ascii="Calibri" w:hAnsi="Calibri" w:cs="Calibri"/>
          <w:color w:val="000000"/>
          <w:sz w:val="24"/>
          <w:szCs w:val="24"/>
        </w:rPr>
        <w:t>krajobr</w:t>
      </w:r>
      <w:r w:rsidR="00961302" w:rsidRPr="000C659B">
        <w:rPr>
          <w:rFonts w:ascii="Calibri" w:hAnsi="Calibri" w:cs="Calibri"/>
          <w:color w:val="000000"/>
          <w:sz w:val="24"/>
          <w:szCs w:val="24"/>
        </w:rPr>
        <w:t>azu</w:t>
      </w:r>
      <w:r w:rsidR="005E78DA" w:rsidRPr="000C659B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color w:val="000000"/>
          <w:sz w:val="24"/>
          <w:szCs w:val="24"/>
        </w:rPr>
        <w:t>Mateusz Kulig</w:t>
      </w:r>
    </w:p>
    <w:p w14:paraId="3D1DA279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>mgr Ireneusz Wójcik</w:t>
      </w:r>
    </w:p>
    <w:p w14:paraId="34EECCCE" w14:textId="77777777" w:rsidR="004D1C02" w:rsidRPr="000C659B" w:rsidRDefault="004D1C02" w:rsidP="004D1C02">
      <w:pPr>
        <w:pStyle w:val="standard"/>
        <w:spacing w:line="240" w:lineRule="auto"/>
        <w:ind w:left="284"/>
        <w:rPr>
          <w:rFonts w:ascii="Calibri" w:hAnsi="Calibri" w:cs="Calibri"/>
          <w:color w:val="000000"/>
          <w:sz w:val="24"/>
          <w:szCs w:val="24"/>
        </w:rPr>
      </w:pPr>
    </w:p>
    <w:p w14:paraId="4833D44D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0764632B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313D3041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659B">
        <w:rPr>
          <w:rFonts w:ascii="Calibri" w:hAnsi="Calibri" w:cs="Calibri"/>
          <w:color w:val="000000"/>
          <w:sz w:val="24"/>
          <w:szCs w:val="24"/>
        </w:rPr>
        <w:tab/>
      </w:r>
    </w:p>
    <w:p w14:paraId="1370F9F8" w14:textId="77777777" w:rsidR="004D1C02" w:rsidRPr="000C659B" w:rsidRDefault="004D1C02" w:rsidP="004D1C02">
      <w:pPr>
        <w:pStyle w:val="standard"/>
        <w:spacing w:line="240" w:lineRule="auto"/>
        <w:rPr>
          <w:rFonts w:ascii="Calibri" w:hAnsi="Calibri" w:cs="Calibri"/>
          <w:color w:val="000000"/>
          <w:sz w:val="24"/>
          <w:szCs w:val="24"/>
        </w:rPr>
        <w:sectPr w:rsidR="004D1C02" w:rsidRPr="000C659B" w:rsidSect="00A9659D">
          <w:headerReference w:type="default" r:id="rId12"/>
          <w:footerReference w:type="even" r:id="rId13"/>
          <w:pgSz w:w="11906" w:h="16838"/>
          <w:pgMar w:top="1418" w:right="1152" w:bottom="1411" w:left="1584" w:header="706" w:footer="706" w:gutter="0"/>
          <w:pgNumType w:start="1"/>
          <w:cols w:space="708"/>
        </w:sectPr>
      </w:pPr>
    </w:p>
    <w:p w14:paraId="70325617" w14:textId="77777777" w:rsidR="004D1C02" w:rsidRPr="00E614D2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lastRenderedPageBreak/>
        <w:t>Uchwała Nr …………..</w:t>
      </w:r>
    </w:p>
    <w:p w14:paraId="561D96A2" w14:textId="3CB6FD95" w:rsidR="004D1C02" w:rsidRPr="00E614D2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 xml:space="preserve">Rady Gminy </w:t>
      </w:r>
      <w:r w:rsidR="00961302" w:rsidRPr="00E614D2">
        <w:rPr>
          <w:rFonts w:ascii="Calibri" w:hAnsi="Calibri" w:cs="Calibri"/>
          <w:b/>
          <w:color w:val="000000"/>
          <w:szCs w:val="22"/>
        </w:rPr>
        <w:t>Nowy Targ</w:t>
      </w:r>
    </w:p>
    <w:p w14:paraId="48289C71" w14:textId="77777777" w:rsidR="004D1C02" w:rsidRPr="00E614D2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>z dnia ………………</w:t>
      </w:r>
    </w:p>
    <w:p w14:paraId="590681DA" w14:textId="77777777" w:rsidR="004D1C02" w:rsidRPr="00E614D2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9B06A20" w14:textId="77777777" w:rsidR="004D1C02" w:rsidRPr="00E614D2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>w sprawie</w:t>
      </w:r>
    </w:p>
    <w:p w14:paraId="2FE436FA" w14:textId="3F19D1B5" w:rsidR="004D1C02" w:rsidRPr="00E614D2" w:rsidRDefault="004D1C02" w:rsidP="00DB2E50">
      <w:pPr>
        <w:tabs>
          <w:tab w:val="left" w:pos="0"/>
          <w:tab w:val="right" w:pos="284"/>
        </w:tabs>
        <w:spacing w:line="276" w:lineRule="auto"/>
        <w:jc w:val="both"/>
        <w:rPr>
          <w:rFonts w:ascii="Calibri" w:hAnsi="Calibri" w:cs="Calibri"/>
          <w:i/>
          <w:color w:val="000000"/>
          <w:sz w:val="22"/>
          <w:szCs w:val="22"/>
        </w:rPr>
      </w:pPr>
      <w:r w:rsidRPr="00E614D2">
        <w:rPr>
          <w:rFonts w:ascii="Calibri" w:hAnsi="Calibri" w:cs="Calibri"/>
          <w:b/>
          <w:color w:val="000000"/>
          <w:sz w:val="22"/>
          <w:szCs w:val="22"/>
        </w:rPr>
        <w:t xml:space="preserve">MIEJSCOWEGO PLANU ZAGOSPODAROWANIA PRZESTRZENNEGO 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>DLA</w:t>
      </w:r>
      <w:r w:rsidR="00961302" w:rsidRPr="00E614D2">
        <w:rPr>
          <w:rFonts w:ascii="Calibri" w:hAnsi="Calibri" w:cs="Calibri"/>
          <w:b/>
          <w:color w:val="000000"/>
          <w:sz w:val="22"/>
          <w:szCs w:val="22"/>
        </w:rPr>
        <w:t xml:space="preserve"> OBSZAR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>ÓW</w:t>
      </w:r>
      <w:r w:rsidR="00961302" w:rsidRPr="00E614D2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2F39CB" w:rsidRPr="00E614D2">
        <w:rPr>
          <w:rFonts w:ascii="Calibri" w:hAnsi="Calibri" w:cs="Calibri"/>
          <w:b/>
          <w:color w:val="000000"/>
          <w:sz w:val="22"/>
          <w:szCs w:val="22"/>
        </w:rPr>
        <w:t>KNURÓW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>-1”</w:t>
      </w:r>
      <w:r w:rsidR="002F39CB" w:rsidRPr="00E614D2">
        <w:rPr>
          <w:rFonts w:ascii="Calibri" w:hAnsi="Calibri" w:cs="Calibri"/>
          <w:b/>
          <w:color w:val="000000"/>
          <w:sz w:val="22"/>
          <w:szCs w:val="22"/>
        </w:rPr>
        <w:t xml:space="preserve"> i 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>„</w:t>
      </w:r>
      <w:r w:rsidR="002F39CB" w:rsidRPr="00E614D2">
        <w:rPr>
          <w:rFonts w:ascii="Calibri" w:hAnsi="Calibri" w:cs="Calibri"/>
          <w:b/>
          <w:color w:val="000000"/>
          <w:sz w:val="22"/>
          <w:szCs w:val="22"/>
        </w:rPr>
        <w:t>KNURÓW</w:t>
      </w:r>
      <w:r w:rsidR="008D7834" w:rsidRPr="00E614D2">
        <w:rPr>
          <w:rFonts w:ascii="Calibri" w:hAnsi="Calibri" w:cs="Calibri"/>
          <w:b/>
          <w:color w:val="000000"/>
          <w:sz w:val="22"/>
          <w:szCs w:val="22"/>
        </w:rPr>
        <w:t xml:space="preserve">-2” W GMINIE NOWY TARG </w:t>
      </w:r>
    </w:p>
    <w:p w14:paraId="611DD721" w14:textId="77777777" w:rsidR="004D1C02" w:rsidRPr="00DB2E50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szCs w:val="22"/>
        </w:rPr>
      </w:pPr>
    </w:p>
    <w:p w14:paraId="10E53D5E" w14:textId="77777777" w:rsidR="00D507E9" w:rsidRPr="000C659B" w:rsidRDefault="00D507E9" w:rsidP="00D507E9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Na podstawie:</w:t>
      </w:r>
    </w:p>
    <w:p w14:paraId="25BAC13C" w14:textId="77777777" w:rsidR="002E48FC" w:rsidRPr="000C659B" w:rsidRDefault="002E48FC" w:rsidP="002E48FC">
      <w:pPr>
        <w:pStyle w:val="tab"/>
        <w:numPr>
          <w:ilvl w:val="0"/>
          <w:numId w:val="73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art. 20 i 27 ustawy z dnia 27 marca 2003 o planowaniu i zagospodarowaniu przestrzennym </w:t>
      </w:r>
      <w:r w:rsidRPr="000C659B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tj. </w:t>
      </w:r>
      <w:r w:rsidRPr="00E75B25">
        <w:rPr>
          <w:rFonts w:ascii="Calibri" w:hAnsi="Calibri" w:cs="Calibri"/>
          <w:sz w:val="22"/>
          <w:szCs w:val="22"/>
        </w:rPr>
        <w:t xml:space="preserve">Dz. U. z 2024 r. poz. 1130, z </w:t>
      </w:r>
      <w:proofErr w:type="spellStart"/>
      <w:r w:rsidRPr="00E75B25">
        <w:rPr>
          <w:rFonts w:ascii="Calibri" w:hAnsi="Calibri" w:cs="Calibri"/>
          <w:sz w:val="22"/>
          <w:szCs w:val="22"/>
        </w:rPr>
        <w:t>późń</w:t>
      </w:r>
      <w:proofErr w:type="spellEnd"/>
      <w:r w:rsidRPr="00E75B25">
        <w:rPr>
          <w:rFonts w:ascii="Calibri" w:hAnsi="Calibri" w:cs="Calibri"/>
          <w:sz w:val="22"/>
          <w:szCs w:val="22"/>
        </w:rPr>
        <w:t>. zm</w:t>
      </w:r>
      <w:r>
        <w:rPr>
          <w:rFonts w:ascii="Calibri" w:hAnsi="Calibri" w:cs="Calibri"/>
          <w:sz w:val="22"/>
          <w:szCs w:val="22"/>
        </w:rPr>
        <w:t>.</w:t>
      </w:r>
      <w:r w:rsidRPr="000C659B">
        <w:rPr>
          <w:rFonts w:ascii="Calibri" w:hAnsi="Calibri" w:cs="Calibri"/>
          <w:sz w:val="22"/>
          <w:szCs w:val="22"/>
        </w:rPr>
        <w:t xml:space="preserve">)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oraz art. 18 ust. 2 pkt. 5 i art. 41 ust. 1 ustawy o samorządzie gminnym </w:t>
      </w:r>
      <w:ins w:id="0" w:author="msoft6673" w:date="2024-05-27T21:26:00Z">
        <w:r w:rsidRPr="000C659B">
          <w:rPr>
            <w:rFonts w:ascii="Calibri" w:hAnsi="Calibri" w:cs="Calibri"/>
            <w:color w:val="000000"/>
            <w:sz w:val="22"/>
            <w:szCs w:val="22"/>
          </w:rPr>
          <w:t>(</w:t>
        </w:r>
        <w:r w:rsidRPr="000C659B">
          <w:rPr>
            <w:rFonts w:ascii="Calibri" w:hAnsi="Calibri" w:cs="Calibri"/>
            <w:sz w:val="22"/>
            <w:szCs w:val="22"/>
          </w:rPr>
          <w:t xml:space="preserve">tj. </w:t>
        </w:r>
      </w:ins>
      <w:r w:rsidRPr="00E75B25">
        <w:rPr>
          <w:rFonts w:ascii="Calibri" w:hAnsi="Calibri" w:cs="Calibri"/>
          <w:sz w:val="22"/>
          <w:szCs w:val="22"/>
        </w:rPr>
        <w:t xml:space="preserve">Dz. U. z 2024 r. poz. 1465, z </w:t>
      </w:r>
      <w:proofErr w:type="spellStart"/>
      <w:r w:rsidRPr="00E75B25">
        <w:rPr>
          <w:rFonts w:ascii="Calibri" w:hAnsi="Calibri" w:cs="Calibri"/>
          <w:sz w:val="22"/>
          <w:szCs w:val="22"/>
        </w:rPr>
        <w:t>późn</w:t>
      </w:r>
      <w:proofErr w:type="spellEnd"/>
      <w:r w:rsidRPr="00E75B25">
        <w:rPr>
          <w:rFonts w:ascii="Calibri" w:hAnsi="Calibri" w:cs="Calibri"/>
          <w:sz w:val="22"/>
          <w:szCs w:val="22"/>
        </w:rPr>
        <w:t>. zm.</w:t>
      </w:r>
      <w:ins w:id="1" w:author="msoft6673" w:date="2024-05-27T21:26:00Z">
        <w:r w:rsidRPr="000C659B">
          <w:rPr>
            <w:rFonts w:ascii="Calibri" w:hAnsi="Calibri" w:cs="Calibri"/>
            <w:color w:val="000000"/>
            <w:sz w:val="22"/>
            <w:szCs w:val="22"/>
          </w:rPr>
          <w:t>),</w:t>
        </w:r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t xml:space="preserve"> </w:t>
        </w:r>
      </w:ins>
      <w:del w:id="2" w:author="msoft6673" w:date="2024-05-27T21:26:00Z"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(</w:delText>
        </w:r>
        <w:r w:rsidRPr="000C659B" w:rsidDel="00EE5E0F">
          <w:rPr>
            <w:rFonts w:ascii="Calibri" w:hAnsi="Calibri" w:cs="Calibri"/>
            <w:sz w:val="22"/>
            <w:szCs w:val="22"/>
          </w:rPr>
          <w:delText xml:space="preserve">tj. Dz.U. </w:delText>
        </w:r>
        <w:r w:rsidDel="00EE5E0F">
          <w:rPr>
            <w:rFonts w:ascii="Calibri" w:hAnsi="Calibri" w:cs="Calibri"/>
            <w:sz w:val="22"/>
            <w:szCs w:val="22"/>
          </w:rPr>
          <w:delText>2023 r. 40 z późn. zm.</w:delText>
        </w:r>
        <w:r w:rsidRPr="000C659B" w:rsidDel="00EE5E0F">
          <w:rPr>
            <w:rFonts w:ascii="Calibri" w:hAnsi="Calibri" w:cs="Calibri"/>
            <w:color w:val="000000"/>
            <w:sz w:val="22"/>
            <w:szCs w:val="22"/>
          </w:rPr>
          <w:delText>),</w:delText>
        </w:r>
      </w:del>
    </w:p>
    <w:p w14:paraId="0893CFB3" w14:textId="77777777" w:rsidR="002E48FC" w:rsidRPr="000C659B" w:rsidRDefault="002E48FC" w:rsidP="002E48FC">
      <w:pPr>
        <w:pStyle w:val="tab"/>
        <w:numPr>
          <w:ilvl w:val="0"/>
          <w:numId w:val="73"/>
        </w:numPr>
        <w:tabs>
          <w:tab w:val="clear" w:pos="227"/>
        </w:tabs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 xml:space="preserve">po stwierdzeniu, że ustalenia poniższej Uchwały nie naruszają polityki przestrzennej Gminy, w tym zasad zagospodarowania przestrzennego ujętych w Studium uwarunkowań i kierunków zagospodarowania przestrzennego Gminy Nowy Targ uchwalonego Uchwałą Rady Gminy Nowy Targ 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Nr </w:t>
      </w:r>
      <w:r w:rsidRPr="00E75B25">
        <w:rPr>
          <w:rFonts w:ascii="Calibri" w:hAnsi="Calibri" w:cs="Calibri"/>
          <w:color w:val="000000"/>
          <w:sz w:val="22"/>
          <w:szCs w:val="22"/>
        </w:rPr>
        <w:t xml:space="preserve">V/48/2024 </w:t>
      </w:r>
      <w:r>
        <w:rPr>
          <w:rFonts w:ascii="Calibri" w:hAnsi="Calibri" w:cs="Calibri"/>
          <w:color w:val="000000"/>
          <w:sz w:val="22"/>
          <w:szCs w:val="22"/>
        </w:rPr>
        <w:t>z dnia 17 września 2024 r.,</w:t>
      </w:r>
    </w:p>
    <w:p w14:paraId="0CC5E908" w14:textId="77777777" w:rsidR="00D507E9" w:rsidRPr="000C659B" w:rsidRDefault="00D507E9" w:rsidP="00D507E9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F8988FD" w14:textId="77777777" w:rsidR="00D507E9" w:rsidRPr="000C659B" w:rsidRDefault="00D507E9" w:rsidP="00D507E9">
      <w:pPr>
        <w:pStyle w:val="tab"/>
        <w:spacing w:before="0" w:after="0" w:line="276" w:lineRule="auto"/>
        <w:ind w:right="187"/>
        <w:rPr>
          <w:rFonts w:ascii="Calibri" w:hAnsi="Calibri" w:cs="Calibri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uchwala się co następuje:</w:t>
      </w:r>
    </w:p>
    <w:p w14:paraId="2C01F640" w14:textId="77777777" w:rsidR="004D1C02" w:rsidRPr="00DB2E50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550EC72" w14:textId="77777777" w:rsidR="00D507E9" w:rsidRPr="000C659B" w:rsidRDefault="00D507E9" w:rsidP="00D507E9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 1.</w:t>
      </w:r>
    </w:p>
    <w:p w14:paraId="3C8BB60C" w14:textId="77777777" w:rsidR="00D507E9" w:rsidRPr="000C659B" w:rsidRDefault="00D507E9" w:rsidP="00D507E9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Uchwala się miejscowy plan zagospodarowania przestrzennego </w:t>
      </w:r>
      <w:r w:rsidRPr="000C659B">
        <w:rPr>
          <w:rFonts w:ascii="Calibri" w:hAnsi="Calibri" w:cs="Calibri"/>
          <w:color w:val="000000"/>
        </w:rPr>
        <w:t>dla obszarów „</w:t>
      </w:r>
      <w:r>
        <w:rPr>
          <w:rFonts w:ascii="Calibri" w:hAnsi="Calibri" w:cs="Calibri"/>
          <w:color w:val="000000"/>
        </w:rPr>
        <w:t>Knurów</w:t>
      </w:r>
      <w:r w:rsidRPr="000C659B">
        <w:rPr>
          <w:rFonts w:ascii="Calibri" w:hAnsi="Calibri" w:cs="Calibri"/>
          <w:color w:val="000000"/>
        </w:rPr>
        <w:t>-1”</w:t>
      </w:r>
      <w:r>
        <w:rPr>
          <w:rFonts w:ascii="Calibri" w:hAnsi="Calibri" w:cs="Calibri"/>
          <w:color w:val="000000"/>
        </w:rPr>
        <w:t xml:space="preserve"> i</w:t>
      </w:r>
      <w:r w:rsidRPr="000C659B">
        <w:rPr>
          <w:rFonts w:ascii="Calibri" w:hAnsi="Calibri" w:cs="Calibri"/>
          <w:color w:val="000000"/>
        </w:rPr>
        <w:t xml:space="preserve"> „</w:t>
      </w:r>
      <w:r>
        <w:rPr>
          <w:rFonts w:ascii="Calibri" w:hAnsi="Calibri" w:cs="Calibri"/>
          <w:color w:val="000000"/>
        </w:rPr>
        <w:t>Knurów</w:t>
      </w:r>
      <w:r w:rsidRPr="000C659B">
        <w:rPr>
          <w:rFonts w:ascii="Calibri" w:hAnsi="Calibri" w:cs="Calibri"/>
          <w:color w:val="000000"/>
        </w:rPr>
        <w:t xml:space="preserve"> -2” w gminie Nowy Targ</w:t>
      </w:r>
      <w:r w:rsidRPr="000C659B">
        <w:rPr>
          <w:rFonts w:ascii="Calibri" w:hAnsi="Calibri" w:cs="Calibri"/>
          <w:color w:val="000000"/>
          <w:szCs w:val="22"/>
        </w:rPr>
        <w:t xml:space="preserve">, obejmujący obszary zgodnie z Uchwałą Nr </w:t>
      </w:r>
      <w:r w:rsidRPr="000C659B">
        <w:rPr>
          <w:rFonts w:ascii="Calibri" w:hAnsi="Calibri" w:cs="Calibri"/>
          <w:szCs w:val="22"/>
        </w:rPr>
        <w:t>XXXVI/</w:t>
      </w:r>
      <w:r>
        <w:rPr>
          <w:rFonts w:ascii="Calibri" w:hAnsi="Calibri" w:cs="Calibri"/>
          <w:szCs w:val="22"/>
        </w:rPr>
        <w:t>379</w:t>
      </w:r>
      <w:r w:rsidRPr="000C659B">
        <w:rPr>
          <w:rFonts w:ascii="Calibri" w:hAnsi="Calibri" w:cs="Calibri"/>
          <w:szCs w:val="22"/>
        </w:rPr>
        <w:t xml:space="preserve">/2014 </w:t>
      </w:r>
      <w:bookmarkStart w:id="3" w:name="_Hlk156551411"/>
      <w:r w:rsidRPr="000C659B">
        <w:rPr>
          <w:rFonts w:ascii="Calibri" w:hAnsi="Calibri" w:cs="Calibri"/>
          <w:szCs w:val="22"/>
        </w:rPr>
        <w:t>Rady Gminy Nowy Targ</w:t>
      </w:r>
      <w:bookmarkEnd w:id="3"/>
      <w:r w:rsidRPr="000C659B">
        <w:rPr>
          <w:rFonts w:ascii="Calibri" w:hAnsi="Calibri" w:cs="Calibri"/>
          <w:szCs w:val="22"/>
        </w:rPr>
        <w:t xml:space="preserve"> z dnia 17 czerwca 2014 </w:t>
      </w:r>
      <w:r w:rsidRPr="00AD71D2">
        <w:rPr>
          <w:rFonts w:ascii="Calibri" w:hAnsi="Calibri" w:cs="Calibri"/>
          <w:color w:val="000000" w:themeColor="text1"/>
          <w:szCs w:val="22"/>
        </w:rPr>
        <w:t>roku</w:t>
      </w:r>
      <w:r>
        <w:rPr>
          <w:rFonts w:ascii="Calibri" w:hAnsi="Calibri" w:cs="Calibri"/>
          <w:color w:val="000000" w:themeColor="text1"/>
          <w:szCs w:val="22"/>
        </w:rPr>
        <w:t xml:space="preserve"> zmienionego Uchwałą Nr </w:t>
      </w:r>
      <w:r w:rsidRPr="005908D7">
        <w:rPr>
          <w:rFonts w:ascii="Calibri" w:hAnsi="Calibri" w:cs="Calibri"/>
          <w:color w:val="000000" w:themeColor="text1"/>
          <w:szCs w:val="22"/>
        </w:rPr>
        <w:t>XXX/347/2022 Rady Gminy Nowy Targ z dnia 31 marca 2022 r.</w:t>
      </w:r>
      <w:r w:rsidRPr="000C659B">
        <w:rPr>
          <w:rFonts w:ascii="Calibri" w:hAnsi="Calibri" w:cs="Calibri"/>
          <w:szCs w:val="22"/>
        </w:rPr>
        <w:t>, zwany</w:t>
      </w:r>
      <w:r>
        <w:rPr>
          <w:rFonts w:ascii="Calibri" w:hAnsi="Calibri" w:cs="Calibri"/>
          <w:szCs w:val="22"/>
        </w:rPr>
        <w:t xml:space="preserve"> </w:t>
      </w:r>
      <w:r w:rsidRPr="000C659B">
        <w:rPr>
          <w:rFonts w:ascii="Calibri" w:hAnsi="Calibri" w:cs="Calibri"/>
          <w:szCs w:val="22"/>
        </w:rPr>
        <w:t>dalej „planem”</w:t>
      </w:r>
      <w:r w:rsidRPr="000C659B">
        <w:rPr>
          <w:rFonts w:ascii="Calibri" w:hAnsi="Calibri" w:cs="Calibri"/>
          <w:color w:val="000000"/>
          <w:szCs w:val="22"/>
        </w:rPr>
        <w:t>.</w:t>
      </w:r>
    </w:p>
    <w:p w14:paraId="56D3B2AA" w14:textId="77777777" w:rsidR="00D507E9" w:rsidRPr="002D2480" w:rsidRDefault="00D507E9" w:rsidP="00D507E9">
      <w:pPr>
        <w:pStyle w:val="standard"/>
        <w:numPr>
          <w:ilvl w:val="0"/>
          <w:numId w:val="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Powierzchnia obszaru objętego planem wynosi ok. </w:t>
      </w:r>
      <w:r w:rsidRPr="002D2480">
        <w:rPr>
          <w:rFonts w:ascii="Calibri" w:hAnsi="Calibri" w:cs="Calibri"/>
          <w:szCs w:val="22"/>
        </w:rPr>
        <w:t>1,09 km².</w:t>
      </w:r>
    </w:p>
    <w:p w14:paraId="09D16D3A" w14:textId="77777777" w:rsidR="004D1C02" w:rsidRPr="00DB2E50" w:rsidRDefault="004D1C02" w:rsidP="00DB2E50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42580F28" w14:textId="77777777" w:rsidR="004D1C02" w:rsidRPr="00DB2E50" w:rsidRDefault="004D1C0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 2.</w:t>
      </w:r>
    </w:p>
    <w:p w14:paraId="474A3724" w14:textId="77777777" w:rsidR="004D1C02" w:rsidRPr="00DB2E50" w:rsidRDefault="004D1C02" w:rsidP="00DB2E5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Ustalenia planu, o którym mowa w §1, ust. 1 wyrażone są w formie:</w:t>
      </w:r>
    </w:p>
    <w:p w14:paraId="0532301B" w14:textId="77777777" w:rsidR="004D1C02" w:rsidRPr="00DB2E50" w:rsidRDefault="004D1C02" w:rsidP="00DB2E5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tekstu niniejszej Uchwały;</w:t>
      </w:r>
    </w:p>
    <w:p w14:paraId="716C2EFB" w14:textId="77777777" w:rsidR="004D1C02" w:rsidRPr="00DB2E50" w:rsidRDefault="004D1C02" w:rsidP="00DB2E50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rysunku w skali 1:2 000, będącego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Załącznikiem Nr 1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do niniejszej Uchwały.</w:t>
      </w:r>
    </w:p>
    <w:p w14:paraId="5E5355B5" w14:textId="77777777" w:rsidR="004D1C02" w:rsidRPr="00DB2E50" w:rsidRDefault="004D1C02" w:rsidP="00DB2E5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Integralną częścią niniejszej Uchwały są rozstrzygnięcia, nie będące ustaleniami planu:</w:t>
      </w:r>
    </w:p>
    <w:p w14:paraId="3E0BEAC7" w14:textId="77777777" w:rsidR="004D1C02" w:rsidRPr="00DB2E50" w:rsidRDefault="004D1C02" w:rsidP="00DB2E5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Załącznik Nr 2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informacje na temat sposobu realizacji zapisanych w planie inwestycji z zakresu infrastruktury technicznej, które należą do zadań własnych gminy oraz o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 </w:t>
      </w:r>
      <w:r w:rsidRPr="00DB2E50">
        <w:rPr>
          <w:rFonts w:ascii="Calibri" w:hAnsi="Calibri" w:cs="Calibri"/>
          <w:color w:val="000000"/>
          <w:sz w:val="22"/>
          <w:szCs w:val="22"/>
        </w:rPr>
        <w:t>zasadach ich finansowania;</w:t>
      </w:r>
    </w:p>
    <w:p w14:paraId="6A3AAEF4" w14:textId="542626CE" w:rsidR="004D1C02" w:rsidRPr="00DB2E50" w:rsidRDefault="004D1C02" w:rsidP="00DB2E50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Załącznik Nr 3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informacje na temat sposobu rozstrzygnięcia uwag złożonych do projektu planu zagospodarowania przestrzennego </w:t>
      </w:r>
      <w:r w:rsidR="00F264B7" w:rsidRPr="00DB2E50">
        <w:rPr>
          <w:rFonts w:ascii="Calibri" w:hAnsi="Calibri" w:cs="Calibri"/>
          <w:color w:val="000000"/>
          <w:sz w:val="22"/>
          <w:szCs w:val="22"/>
        </w:rPr>
        <w:t xml:space="preserve">obszarów </w:t>
      </w:r>
      <w:r w:rsidR="00D71406" w:rsidRPr="00DB2E50">
        <w:rPr>
          <w:rFonts w:ascii="Calibri" w:hAnsi="Calibri" w:cs="Calibri"/>
          <w:color w:val="000000"/>
          <w:sz w:val="22"/>
          <w:szCs w:val="22"/>
        </w:rPr>
        <w:t>„</w:t>
      </w:r>
      <w:r w:rsidR="009802E4" w:rsidRPr="00DB2E50">
        <w:rPr>
          <w:rFonts w:ascii="Calibri" w:hAnsi="Calibri" w:cs="Calibri"/>
          <w:color w:val="000000"/>
          <w:sz w:val="22"/>
          <w:szCs w:val="22"/>
        </w:rPr>
        <w:t>Knurów</w:t>
      </w:r>
      <w:r w:rsidR="00D71406" w:rsidRPr="00DB2E50">
        <w:rPr>
          <w:rFonts w:ascii="Calibri" w:hAnsi="Calibri" w:cs="Calibri"/>
          <w:color w:val="000000"/>
          <w:sz w:val="22"/>
          <w:szCs w:val="22"/>
        </w:rPr>
        <w:t>-1”</w:t>
      </w:r>
      <w:r w:rsidR="009802E4" w:rsidRPr="00DB2E50">
        <w:rPr>
          <w:rFonts w:ascii="Calibri" w:hAnsi="Calibri" w:cs="Calibri"/>
          <w:color w:val="000000"/>
          <w:sz w:val="22"/>
          <w:szCs w:val="22"/>
        </w:rPr>
        <w:t>i</w:t>
      </w:r>
      <w:r w:rsidR="00D71406" w:rsidRPr="00DB2E50">
        <w:rPr>
          <w:rFonts w:ascii="Calibri" w:hAnsi="Calibri" w:cs="Calibri"/>
          <w:color w:val="000000"/>
          <w:sz w:val="22"/>
          <w:szCs w:val="22"/>
        </w:rPr>
        <w:t xml:space="preserve"> „</w:t>
      </w:r>
      <w:r w:rsidR="009802E4" w:rsidRPr="00DB2E50">
        <w:rPr>
          <w:rFonts w:ascii="Calibri" w:hAnsi="Calibri" w:cs="Calibri"/>
          <w:color w:val="000000"/>
          <w:sz w:val="22"/>
          <w:szCs w:val="22"/>
        </w:rPr>
        <w:t>Knurów</w:t>
      </w:r>
      <w:r w:rsidR="002D2480" w:rsidRPr="00DB2E50">
        <w:rPr>
          <w:rFonts w:ascii="Calibri" w:hAnsi="Calibri" w:cs="Calibri"/>
          <w:color w:val="000000"/>
          <w:sz w:val="22"/>
          <w:szCs w:val="22"/>
        </w:rPr>
        <w:t>-2”</w:t>
      </w:r>
      <w:r w:rsidR="00D71406" w:rsidRPr="00DB2E50">
        <w:rPr>
          <w:rFonts w:ascii="Calibri" w:hAnsi="Calibri" w:cs="Calibri"/>
          <w:color w:val="000000"/>
          <w:sz w:val="22"/>
          <w:szCs w:val="22"/>
        </w:rPr>
        <w:t xml:space="preserve"> w gminie Nowy Targ</w:t>
      </w:r>
      <w:r w:rsidRPr="00DB2E50">
        <w:rPr>
          <w:rFonts w:ascii="Calibri" w:hAnsi="Calibri" w:cs="Calibri"/>
          <w:color w:val="000000"/>
          <w:sz w:val="22"/>
          <w:szCs w:val="22"/>
        </w:rPr>
        <w:t>.</w:t>
      </w:r>
    </w:p>
    <w:p w14:paraId="7C3BF14D" w14:textId="6F9EAF4F" w:rsidR="005545B4" w:rsidRPr="00DB2E50" w:rsidRDefault="005545B4" w:rsidP="00DB2E50">
      <w:pPr>
        <w:pStyle w:val="standard"/>
        <w:numPr>
          <w:ilvl w:val="0"/>
          <w:numId w:val="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Dane przestrzenne stanowią </w:t>
      </w:r>
      <w:r w:rsidRPr="00DB2E50">
        <w:rPr>
          <w:rFonts w:ascii="Calibri" w:hAnsi="Calibri" w:cs="Calibri"/>
          <w:b/>
          <w:color w:val="000000"/>
          <w:szCs w:val="22"/>
        </w:rPr>
        <w:t>Załącznik Nr 4</w:t>
      </w:r>
      <w:r w:rsidRPr="00DB2E50">
        <w:rPr>
          <w:rFonts w:ascii="Calibri" w:hAnsi="Calibri" w:cs="Calibri"/>
          <w:color w:val="000000"/>
          <w:szCs w:val="22"/>
        </w:rPr>
        <w:t xml:space="preserve"> do niniejszej Uchwały.</w:t>
      </w:r>
    </w:p>
    <w:p w14:paraId="6856BE99" w14:textId="77777777" w:rsidR="004D1C02" w:rsidRPr="00DB2E50" w:rsidRDefault="004D1C02" w:rsidP="00DB2E50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62DAEC5D" w14:textId="77777777" w:rsidR="004D1C02" w:rsidRPr="00DB2E50" w:rsidRDefault="00417161" w:rsidP="00DB2E50">
      <w:pPr>
        <w:keepNext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ROZDZIAŁ I</w:t>
      </w:r>
    </w:p>
    <w:p w14:paraId="03AAA480" w14:textId="77777777" w:rsidR="004D1C02" w:rsidRPr="00DB2E50" w:rsidRDefault="004D1C02" w:rsidP="00DB2E50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USTALENIA OGÓLNE</w:t>
      </w:r>
    </w:p>
    <w:p w14:paraId="44756784" w14:textId="77777777" w:rsidR="004D1C02" w:rsidRPr="00DB2E50" w:rsidRDefault="004D1C02" w:rsidP="00DB2E50">
      <w:pPr>
        <w:keepNext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7110273" w14:textId="77777777" w:rsidR="004D1C02" w:rsidRPr="00DB2E50" w:rsidRDefault="004D1C02" w:rsidP="00DB2E50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 3.</w:t>
      </w:r>
    </w:p>
    <w:p w14:paraId="1297EB45" w14:textId="77777777" w:rsidR="004D1C02" w:rsidRPr="00DB2E50" w:rsidRDefault="004D1C02" w:rsidP="00DB2E5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Realizacja wszystkich przedsięwzięć podejmowanych na podstawie planu nie może naruszać przepisów odrębnych, rozporządzeń i decyzji. </w:t>
      </w:r>
    </w:p>
    <w:p w14:paraId="69296259" w14:textId="2C3D905D" w:rsidR="004D1C02" w:rsidRPr="00DB2E50" w:rsidRDefault="004D1C02" w:rsidP="00DB2E50">
      <w:pPr>
        <w:pStyle w:val="standard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lastRenderedPageBreak/>
        <w:t>Przy wydawaniu decyzji administracyjnych oraz przy opiniowaniu i zatwierdzaniu projektów podziału nieruchomości, należy uwzględniać łączni</w:t>
      </w:r>
      <w:r w:rsidR="00F17E29" w:rsidRPr="00DB2E50">
        <w:rPr>
          <w:rFonts w:ascii="Calibri" w:hAnsi="Calibri" w:cs="Calibri"/>
          <w:color w:val="000000"/>
          <w:szCs w:val="22"/>
        </w:rPr>
        <w:t>e wszystkie wymogi wynikające z </w:t>
      </w:r>
      <w:r w:rsidRPr="00DB2E50">
        <w:rPr>
          <w:rFonts w:ascii="Calibri" w:hAnsi="Calibri" w:cs="Calibri"/>
          <w:color w:val="000000"/>
          <w:szCs w:val="22"/>
        </w:rPr>
        <w:t>ustaleń planu, czyli:</w:t>
      </w:r>
    </w:p>
    <w:p w14:paraId="5C849815" w14:textId="77777777" w:rsidR="008C548E" w:rsidRPr="00DB2E50" w:rsidRDefault="008C548E" w:rsidP="00DB2E5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Ustalenia ogólne, zawarte w Rozdziale I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(§3 – §6);</w:t>
      </w:r>
    </w:p>
    <w:p w14:paraId="65CB3C43" w14:textId="3C20302E" w:rsidR="008C548E" w:rsidRPr="00DB2E50" w:rsidRDefault="008C548E" w:rsidP="00DB2E5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Zasady obowiązujące na całym obszarze planu, zawarte w Rozdziale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II (§7 – §1</w:t>
      </w:r>
      <w:r w:rsidR="00AC16E8" w:rsidRPr="00DB2E50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40D3BFFD" w14:textId="1BC2B2D9" w:rsidR="008C548E" w:rsidRPr="00DB2E50" w:rsidRDefault="008C548E" w:rsidP="00DB2E5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Zasady modernizacji, rozbudowy i budowy systemów infrastruktury technicznej i komunikacji, zawarte w Rozdziale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III (§1</w:t>
      </w:r>
      <w:r w:rsidR="00AC16E8" w:rsidRPr="00DB2E50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– §2</w:t>
      </w:r>
      <w:r w:rsidR="002D2480" w:rsidRPr="00DB2E50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16792B19" w14:textId="69098F2B" w:rsidR="008C548E" w:rsidRPr="00DB2E50" w:rsidRDefault="008C548E" w:rsidP="00DB2E5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Przeznaczenie oraz zasady zagospodarowania poszczególnych kategorii terenów, zawarte w Rozdziale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IV (§2</w:t>
      </w:r>
      <w:r w:rsidR="002D2480" w:rsidRPr="00DB2E50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9945F0" w:rsidRPr="00DB2E50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637FE6">
        <w:rPr>
          <w:rFonts w:ascii="Calibri" w:hAnsi="Calibri" w:cs="Calibri"/>
          <w:color w:val="000000" w:themeColor="text1"/>
          <w:sz w:val="22"/>
          <w:szCs w:val="22"/>
        </w:rPr>
        <w:t>7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);</w:t>
      </w:r>
    </w:p>
    <w:p w14:paraId="41771DEC" w14:textId="36EDDBE3" w:rsidR="008C548E" w:rsidRPr="00DB2E50" w:rsidRDefault="008C548E" w:rsidP="00DB2E50">
      <w:pPr>
        <w:numPr>
          <w:ilvl w:val="0"/>
          <w:numId w:val="12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Ustalenia końcowe, zawarte w Rozdziale V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(§</w:t>
      </w:r>
      <w:r w:rsidR="009945F0" w:rsidRPr="00DB2E50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637FE6">
        <w:rPr>
          <w:rFonts w:ascii="Calibri" w:hAnsi="Calibri" w:cs="Calibri"/>
          <w:color w:val="000000" w:themeColor="text1"/>
          <w:sz w:val="22"/>
          <w:szCs w:val="22"/>
        </w:rPr>
        <w:t>8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– §</w:t>
      </w:r>
      <w:r w:rsidR="00DC2FD6" w:rsidRPr="00DB2E50">
        <w:rPr>
          <w:rFonts w:ascii="Calibri" w:hAnsi="Calibri" w:cs="Calibri"/>
          <w:color w:val="000000" w:themeColor="text1"/>
          <w:sz w:val="22"/>
          <w:szCs w:val="22"/>
        </w:rPr>
        <w:t>4</w:t>
      </w:r>
      <w:r w:rsidR="00637FE6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14:paraId="746A40BF" w14:textId="77777777" w:rsidR="00EC49B3" w:rsidRPr="00DB2E50" w:rsidRDefault="00EC49B3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E0C42E6" w14:textId="1D9B932F" w:rsidR="00D7192A" w:rsidRPr="00DB2E50" w:rsidRDefault="00D7192A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 4.</w:t>
      </w:r>
    </w:p>
    <w:p w14:paraId="276F4BD8" w14:textId="77777777" w:rsidR="00D7192A" w:rsidRPr="00DB2E50" w:rsidRDefault="00D7192A" w:rsidP="00DB2E50">
      <w:pPr>
        <w:pStyle w:val="standard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Ustala się cele planu:</w:t>
      </w:r>
    </w:p>
    <w:p w14:paraId="52C49EAE" w14:textId="17D31BBB" w:rsidR="00637E90" w:rsidRPr="00DB2E50" w:rsidRDefault="00D7192A" w:rsidP="00DB2E5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stworzenie prawnych warunków dla planowanego zagospodarowania obszaru objętego planem, w zgodności z wymogami ochrony i kształtowania ładu przestrzennego, ochrony środowiska, wymogami zrównoważonego rozwoju oraz kierunkami wyznaczonymi w „Studium uwarunkowań i kierunków zagospodarowania przestrzennego Gminy </w:t>
      </w:r>
      <w:r w:rsidR="00C02350" w:rsidRPr="00DB2E50">
        <w:rPr>
          <w:rFonts w:ascii="Calibri" w:hAnsi="Calibri" w:cs="Calibri"/>
          <w:color w:val="000000"/>
          <w:sz w:val="22"/>
          <w:szCs w:val="22"/>
        </w:rPr>
        <w:t>Nowy Targ</w:t>
      </w:r>
      <w:r w:rsidR="00AB090C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A60A9" w:rsidRPr="00DB2E50">
        <w:rPr>
          <w:rFonts w:ascii="Calibri" w:hAnsi="Calibri" w:cs="Calibri"/>
          <w:color w:val="000000"/>
          <w:sz w:val="22"/>
          <w:szCs w:val="22"/>
        </w:rPr>
        <w:t>oraz</w:t>
      </w:r>
      <w:r w:rsidR="00637E90" w:rsidRPr="00DB2E50">
        <w:rPr>
          <w:rFonts w:ascii="Calibri" w:hAnsi="Calibri" w:cs="Calibri"/>
          <w:color w:val="000000"/>
          <w:sz w:val="22"/>
          <w:szCs w:val="22"/>
        </w:rPr>
        <w:t xml:space="preserve"> Decyzj</w:t>
      </w:r>
      <w:r w:rsidR="00C02105" w:rsidRPr="00DB2E50">
        <w:rPr>
          <w:rFonts w:ascii="Calibri" w:hAnsi="Calibri" w:cs="Calibri"/>
          <w:color w:val="000000"/>
          <w:sz w:val="22"/>
          <w:szCs w:val="22"/>
        </w:rPr>
        <w:t>ą</w:t>
      </w:r>
      <w:r w:rsidR="00637E90" w:rsidRPr="00DB2E50">
        <w:rPr>
          <w:rFonts w:ascii="Calibri" w:hAnsi="Calibri" w:cs="Calibri"/>
          <w:color w:val="000000"/>
          <w:sz w:val="22"/>
          <w:szCs w:val="22"/>
        </w:rPr>
        <w:t xml:space="preserve"> Ministra Rolnictwa i Rozwoju Wsi</w:t>
      </w:r>
      <w:r w:rsidR="0016027D" w:rsidRPr="00DB2E50">
        <w:rPr>
          <w:rFonts w:ascii="Calibri" w:hAnsi="Calibri" w:cs="Calibri"/>
          <w:color w:val="000000"/>
          <w:sz w:val="22"/>
          <w:szCs w:val="22"/>
        </w:rPr>
        <w:t xml:space="preserve"> w/s możliwości zmiany przeznaczenia gruntów rolnych na </w:t>
      </w:r>
      <w:r w:rsidR="00AA60A9" w:rsidRPr="00DB2E50">
        <w:rPr>
          <w:rFonts w:ascii="Calibri" w:hAnsi="Calibri" w:cs="Calibri"/>
          <w:color w:val="000000"/>
          <w:sz w:val="22"/>
          <w:szCs w:val="22"/>
        </w:rPr>
        <w:t xml:space="preserve">cele </w:t>
      </w:r>
      <w:r w:rsidR="0016027D" w:rsidRPr="00DB2E50">
        <w:rPr>
          <w:rFonts w:ascii="Calibri" w:hAnsi="Calibri" w:cs="Calibri"/>
          <w:color w:val="000000"/>
          <w:sz w:val="22"/>
          <w:szCs w:val="22"/>
        </w:rPr>
        <w:t>budowlane</w:t>
      </w:r>
      <w:r w:rsidR="006D4633" w:rsidRPr="00DB2E50">
        <w:rPr>
          <w:rFonts w:ascii="Calibri" w:hAnsi="Calibri" w:cs="Calibri"/>
          <w:color w:val="000000"/>
          <w:sz w:val="22"/>
          <w:szCs w:val="22"/>
        </w:rPr>
        <w:t>;</w:t>
      </w:r>
      <w:r w:rsidR="00637E90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5E1CB85" w14:textId="224CEA67" w:rsidR="00D7192A" w:rsidRPr="00DB2E50" w:rsidRDefault="00D7192A" w:rsidP="00DB2E50">
      <w:pPr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wskazanie uwarunkowań </w:t>
      </w:r>
      <w:r w:rsidR="00817634" w:rsidRPr="00DB2E50">
        <w:rPr>
          <w:rFonts w:ascii="Calibri" w:hAnsi="Calibri" w:cs="Calibri"/>
          <w:color w:val="000000"/>
          <w:sz w:val="22"/>
          <w:szCs w:val="22"/>
        </w:rPr>
        <w:t xml:space="preserve">prawnych </w:t>
      </w:r>
      <w:r w:rsidRPr="00DB2E50">
        <w:rPr>
          <w:rFonts w:ascii="Calibri" w:hAnsi="Calibri" w:cs="Calibri"/>
          <w:color w:val="000000"/>
          <w:sz w:val="22"/>
          <w:szCs w:val="22"/>
        </w:rPr>
        <w:t>wynikających z przepisów odrębnych, prawomocnych rozporządzeń i decyzji.</w:t>
      </w:r>
    </w:p>
    <w:p w14:paraId="03926150" w14:textId="77777777" w:rsidR="00EC49B3" w:rsidRPr="00DB2E50" w:rsidRDefault="00EC49B3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586E6B3D" w14:textId="5C7159E4" w:rsidR="00D7192A" w:rsidRPr="00DB2E50" w:rsidRDefault="00D7192A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 5.</w:t>
      </w:r>
    </w:p>
    <w:p w14:paraId="1F14E8D8" w14:textId="02FEFAA5" w:rsidR="00D7192A" w:rsidRPr="00DB2E50" w:rsidRDefault="00D7192A" w:rsidP="00B31B3D">
      <w:pPr>
        <w:pStyle w:val="standard"/>
        <w:numPr>
          <w:ilvl w:val="0"/>
          <w:numId w:val="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Ilekroć w tekście niniejszego planu jest mowa o:</w:t>
      </w:r>
    </w:p>
    <w:p w14:paraId="00355D3F" w14:textId="0E80B7E2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planie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rozumie się przez to niniejszą uchwałę wraz z </w:t>
      </w:r>
      <w:r w:rsidR="008C548E" w:rsidRPr="00DB2E50">
        <w:rPr>
          <w:rFonts w:ascii="Calibri" w:hAnsi="Calibri" w:cs="Calibri"/>
          <w:b/>
          <w:color w:val="000000"/>
          <w:sz w:val="22"/>
          <w:szCs w:val="22"/>
        </w:rPr>
        <w:t>Z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ałącznikiem Nr 1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do niniejszej Uchwały; </w:t>
      </w:r>
    </w:p>
    <w:p w14:paraId="1A46E4E6" w14:textId="0A3D8753" w:rsidR="009F5FBC" w:rsidRPr="00DB2E50" w:rsidRDefault="009F5FBC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 xml:space="preserve">rysunku planu </w:t>
      </w:r>
      <w:r w:rsidR="008C548E" w:rsidRPr="00DB2E50">
        <w:rPr>
          <w:rFonts w:ascii="Calibri" w:hAnsi="Calibri" w:cs="Calibri"/>
          <w:color w:val="000000"/>
          <w:sz w:val="22"/>
          <w:szCs w:val="22"/>
        </w:rPr>
        <w:t>–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D07AE" w:rsidRPr="00DB2E50">
        <w:rPr>
          <w:rFonts w:ascii="Calibri" w:hAnsi="Calibri" w:cs="Calibri"/>
          <w:color w:val="000000"/>
          <w:sz w:val="22"/>
          <w:szCs w:val="22"/>
        </w:rPr>
        <w:t>rozumie</w:t>
      </w:r>
      <w:r w:rsidR="00FD07AE" w:rsidRPr="00DB2E50">
        <w:rPr>
          <w:rFonts w:ascii="Calibri" w:hAnsi="Calibri" w:cs="Calibri"/>
          <w:sz w:val="22"/>
          <w:szCs w:val="22"/>
        </w:rPr>
        <w:t xml:space="preserve"> się przez to rysunek op</w:t>
      </w:r>
      <w:r w:rsidR="00F21B06" w:rsidRPr="00DB2E50">
        <w:rPr>
          <w:rFonts w:ascii="Calibri" w:hAnsi="Calibri" w:cs="Calibri"/>
          <w:sz w:val="22"/>
          <w:szCs w:val="22"/>
        </w:rPr>
        <w:t>racowany w technice cyfrowej, w </w:t>
      </w:r>
      <w:r w:rsidR="00FD07AE" w:rsidRPr="00DB2E50">
        <w:rPr>
          <w:rFonts w:ascii="Calibri" w:hAnsi="Calibri" w:cs="Calibri"/>
          <w:sz w:val="22"/>
          <w:szCs w:val="22"/>
        </w:rPr>
        <w:t xml:space="preserve">skali 1:2000; wydruk rysunku planu </w:t>
      </w:r>
      <w:r w:rsidR="004F2B5C" w:rsidRPr="00DB2E50">
        <w:rPr>
          <w:rFonts w:ascii="Calibri" w:hAnsi="Calibri" w:cs="Calibri"/>
          <w:sz w:val="22"/>
          <w:szCs w:val="22"/>
        </w:rPr>
        <w:t xml:space="preserve">z przeznaczeniem terenów </w:t>
      </w:r>
      <w:r w:rsidR="00FD07AE" w:rsidRPr="00DB2E50">
        <w:rPr>
          <w:rFonts w:ascii="Calibri" w:hAnsi="Calibri" w:cs="Calibri"/>
          <w:sz w:val="22"/>
          <w:szCs w:val="22"/>
        </w:rPr>
        <w:t xml:space="preserve">stanowi </w:t>
      </w:r>
      <w:r w:rsidR="008C548E" w:rsidRPr="00DB2E50">
        <w:rPr>
          <w:rFonts w:ascii="Calibri" w:hAnsi="Calibri" w:cs="Calibri"/>
          <w:b/>
          <w:sz w:val="22"/>
          <w:szCs w:val="22"/>
        </w:rPr>
        <w:t>Z</w:t>
      </w:r>
      <w:r w:rsidR="00FD07AE" w:rsidRPr="00DB2E50">
        <w:rPr>
          <w:rFonts w:ascii="Calibri" w:hAnsi="Calibri" w:cs="Calibri"/>
          <w:b/>
          <w:sz w:val="22"/>
          <w:szCs w:val="22"/>
        </w:rPr>
        <w:t>ałącznik Nr</w:t>
      </w:r>
      <w:r w:rsidR="00F21B06" w:rsidRPr="00DB2E50">
        <w:rPr>
          <w:rFonts w:ascii="Calibri" w:hAnsi="Calibri" w:cs="Calibri"/>
          <w:b/>
          <w:sz w:val="22"/>
          <w:szCs w:val="22"/>
        </w:rPr>
        <w:t> </w:t>
      </w:r>
      <w:r w:rsidR="00FD07AE" w:rsidRPr="00DB2E50">
        <w:rPr>
          <w:rFonts w:ascii="Calibri" w:hAnsi="Calibri" w:cs="Calibri"/>
          <w:b/>
          <w:sz w:val="22"/>
          <w:szCs w:val="22"/>
        </w:rPr>
        <w:t>1</w:t>
      </w:r>
      <w:r w:rsidR="00FD07AE" w:rsidRPr="00DB2E50">
        <w:rPr>
          <w:rFonts w:ascii="Calibri" w:hAnsi="Calibri" w:cs="Calibri"/>
          <w:sz w:val="22"/>
          <w:szCs w:val="22"/>
        </w:rPr>
        <w:t xml:space="preserve"> do niniejszej </w:t>
      </w:r>
      <w:r w:rsidR="008C548E" w:rsidRPr="00DB2E50">
        <w:rPr>
          <w:rFonts w:ascii="Calibri" w:hAnsi="Calibri" w:cs="Calibri"/>
          <w:sz w:val="22"/>
          <w:szCs w:val="22"/>
        </w:rPr>
        <w:t>U</w:t>
      </w:r>
      <w:r w:rsidR="00FD07AE" w:rsidRPr="00DB2E50">
        <w:rPr>
          <w:rFonts w:ascii="Calibri" w:hAnsi="Calibri" w:cs="Calibri"/>
          <w:sz w:val="22"/>
          <w:szCs w:val="22"/>
        </w:rPr>
        <w:t>chwały</w:t>
      </w:r>
      <w:r w:rsidR="00C34B3B" w:rsidRPr="00DB2E50">
        <w:rPr>
          <w:rFonts w:ascii="Calibri" w:hAnsi="Calibri" w:cs="Calibri"/>
          <w:sz w:val="22"/>
          <w:szCs w:val="22"/>
        </w:rPr>
        <w:t>;</w:t>
      </w:r>
    </w:p>
    <w:p w14:paraId="2CC80913" w14:textId="7777777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liniach rozgraniczających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rozumie się przez to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 xml:space="preserve"> linie rozgraniczające tereny o 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różnym przeznaczeniu lub </w:t>
      </w:r>
      <w:r w:rsidRPr="00DB2E50">
        <w:rPr>
          <w:rFonts w:ascii="Calibri" w:hAnsi="Calibri" w:cs="Calibri"/>
          <w:sz w:val="22"/>
          <w:szCs w:val="22"/>
        </w:rPr>
        <w:t>różnych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zasadach zagospodarowania;</w:t>
      </w:r>
    </w:p>
    <w:p w14:paraId="1110E49E" w14:textId="7777777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terenie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należy przez to </w:t>
      </w:r>
      <w:r w:rsidRPr="00DB2E50">
        <w:rPr>
          <w:rFonts w:ascii="Calibri" w:hAnsi="Calibri" w:cs="Calibri"/>
          <w:sz w:val="22"/>
          <w:szCs w:val="22"/>
        </w:rPr>
        <w:t>rozumieć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fragment obszaru objętego planem o określonym przeznaczeniu i sposobie użytkowania lub określonych zasadach zagospodarowania, wydzielony liniami rozgraniczającymi, oznaczony odpowiednim symbolem przeznaczenia;</w:t>
      </w:r>
    </w:p>
    <w:p w14:paraId="501F4EB9" w14:textId="6C399825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przeznaczeniu podstawowym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rozumie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się rodzaj przeznaczenia, które zostało ustalone planem i na rzecz którego należy rozstrzygać wszelkie ewentualne konflikty przestrzenne i środowiskowe, przy zachowaniu 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zgodności z ustaleniami planu i </w:t>
      </w:r>
      <w:r w:rsidRPr="00DB2E50">
        <w:rPr>
          <w:rFonts w:ascii="Calibri" w:hAnsi="Calibri" w:cs="Calibri"/>
          <w:color w:val="000000"/>
          <w:sz w:val="22"/>
          <w:szCs w:val="22"/>
        </w:rPr>
        <w:t>przepisami odrębnymi;</w:t>
      </w:r>
    </w:p>
    <w:p w14:paraId="5C1BFA6E" w14:textId="7777777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przeznaczeniu dopuszczalnym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rozumieć rodzaj przeznaczenia dopuszczonego na terenie wyznaczonym planem, jako wzbogacenie i poszerzenie przeznaczenia podstawowego, które może być rea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lizowane również samodzielnie w </w:t>
      </w:r>
      <w:r w:rsidRPr="00DB2E50">
        <w:rPr>
          <w:rFonts w:ascii="Calibri" w:hAnsi="Calibri" w:cs="Calibri"/>
          <w:color w:val="000000"/>
          <w:sz w:val="22"/>
          <w:szCs w:val="22"/>
        </w:rPr>
        <w:t>terenie objętym inwestycją, przy spełnieniu standardów środowiskowych ustalonych dla przeznaczenia podstawowego;</w:t>
      </w:r>
    </w:p>
    <w:p w14:paraId="38632507" w14:textId="7777777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przeznaczeniu towarzyszącym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rozumieć przeznaczenie, w którym zawierają się elementy związane z urządzeniem i funkcjonowaniem przeznaczenia podstawowego i dopuszczalnego; przeznaczenie towarzyszące może być realizowane wyprzedzająco, równolegle, bądź po zagospodarowaniu terenu inwestycji przeznaczeniem podstawowym i dopuszczalnym;</w:t>
      </w:r>
      <w:r w:rsidR="005E78DA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2D6D7E1" w14:textId="7777777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lastRenderedPageBreak/>
        <w:t>przepisach odrębnych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mieć obowiązujące ustawy wraz z </w:t>
      </w:r>
      <w:r w:rsidRPr="00DB2E50">
        <w:rPr>
          <w:rFonts w:ascii="Calibri" w:hAnsi="Calibri" w:cs="Calibri"/>
          <w:color w:val="000000"/>
          <w:sz w:val="22"/>
          <w:szCs w:val="22"/>
        </w:rPr>
        <w:t>aktami wykonawczymi według stanu prawnego obowiązującego na dzień uchwalenia planu;</w:t>
      </w:r>
    </w:p>
    <w:p w14:paraId="25CCE62E" w14:textId="167A7E8E" w:rsidR="00CC347C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nieprzekraczalnej linii zabudowy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rozumieć linię, poza którą nie można sytuować ścian zewnętrznych </w:t>
      </w:r>
      <w:r w:rsidR="00CB62E5" w:rsidRPr="00DB2E50">
        <w:rPr>
          <w:rFonts w:ascii="Calibri" w:hAnsi="Calibri" w:cs="Calibri"/>
          <w:color w:val="000000"/>
          <w:sz w:val="22"/>
          <w:szCs w:val="22"/>
        </w:rPr>
        <w:t>obiektów budowlanych</w:t>
      </w:r>
      <w:r w:rsidRPr="00DB2E50">
        <w:rPr>
          <w:rFonts w:ascii="Calibri" w:hAnsi="Calibri" w:cs="Calibri"/>
          <w:color w:val="000000"/>
          <w:sz w:val="22"/>
          <w:szCs w:val="22"/>
        </w:rPr>
        <w:t>; poza nieprzekraczalną linią zabudowy dopuszcza się realizację wykuszy, okapów dachów i balkonów o wysięgu nie przekraczającym 1</w:t>
      </w:r>
      <w:r w:rsidR="007559B0" w:rsidRPr="00DB2E50">
        <w:rPr>
          <w:rFonts w:ascii="Calibri" w:hAnsi="Calibri" w:cs="Calibri"/>
          <w:color w:val="000000"/>
          <w:sz w:val="22"/>
          <w:szCs w:val="22"/>
        </w:rPr>
        <w:t>,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3 m, rynien i rur spustowych; w przypadku istniejących budynków </w:t>
      </w:r>
      <w:r w:rsidRPr="00DB2E50">
        <w:rPr>
          <w:rFonts w:ascii="Calibri" w:hAnsi="Calibri" w:cs="Calibri"/>
          <w:sz w:val="22"/>
          <w:szCs w:val="22"/>
        </w:rPr>
        <w:t xml:space="preserve">dopuszcza się również realizację dociepleń ścian zewnętrznych – do </w:t>
      </w:r>
      <w:r w:rsidR="00CB62E5" w:rsidRPr="00DB2E50">
        <w:rPr>
          <w:rFonts w:ascii="Calibri" w:hAnsi="Calibri" w:cs="Calibri"/>
          <w:sz w:val="22"/>
          <w:szCs w:val="22"/>
        </w:rPr>
        <w:t>20</w:t>
      </w:r>
      <w:r w:rsidRPr="00DB2E50">
        <w:rPr>
          <w:rFonts w:ascii="Calibri" w:hAnsi="Calibri" w:cs="Calibri"/>
          <w:sz w:val="22"/>
          <w:szCs w:val="22"/>
        </w:rPr>
        <w:t xml:space="preserve"> cm poza nieprzekraczalną linią zabudowy;</w:t>
      </w:r>
    </w:p>
    <w:p w14:paraId="5724931A" w14:textId="3F5F166D" w:rsidR="00D7192A" w:rsidRPr="00DB2E50" w:rsidRDefault="00CC347C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b/>
          <w:sz w:val="22"/>
          <w:szCs w:val="22"/>
        </w:rPr>
        <w:t>froncie działki</w:t>
      </w:r>
      <w:r w:rsidRPr="00DB2E50">
        <w:rPr>
          <w:rFonts w:ascii="Calibri" w:hAnsi="Calibri" w:cs="Calibri"/>
          <w:sz w:val="22"/>
          <w:szCs w:val="22"/>
        </w:rPr>
        <w:t xml:space="preserve"> – 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rozumieć </w:t>
      </w:r>
      <w:r w:rsidRPr="00DB2E50">
        <w:rPr>
          <w:rStyle w:val="Pogrubienie"/>
          <w:rFonts w:ascii="Calibri" w:hAnsi="Calibri" w:cs="Calibri"/>
          <w:b w:val="0"/>
          <w:sz w:val="22"/>
          <w:szCs w:val="22"/>
        </w:rPr>
        <w:t>część działki budowlanej, która przylega do drogi</w:t>
      </w:r>
      <w:r w:rsidR="00655DFB" w:rsidRPr="00DB2E50">
        <w:rPr>
          <w:rStyle w:val="Pogrubienie"/>
          <w:rFonts w:ascii="Calibri" w:hAnsi="Calibri" w:cs="Calibri"/>
          <w:b w:val="0"/>
          <w:sz w:val="22"/>
          <w:szCs w:val="22"/>
        </w:rPr>
        <w:t xml:space="preserve"> (publicznej bądź niepublicznej)</w:t>
      </w:r>
      <w:r w:rsidRPr="00DB2E50">
        <w:rPr>
          <w:rStyle w:val="Pogrubienie"/>
          <w:rFonts w:ascii="Calibri" w:hAnsi="Calibri" w:cs="Calibri"/>
          <w:b w:val="0"/>
          <w:sz w:val="22"/>
          <w:szCs w:val="22"/>
        </w:rPr>
        <w:t>, z której odbywa się główny wjazd lub wejście na działkę;</w:t>
      </w:r>
    </w:p>
    <w:p w14:paraId="1BF7CE22" w14:textId="387A8D3C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4" w:name="bookmark_41"/>
      <w:bookmarkEnd w:id="4"/>
      <w:r w:rsidRPr="00DB2E50">
        <w:rPr>
          <w:rFonts w:ascii="Calibri" w:hAnsi="Calibri" w:cs="Calibri"/>
          <w:b/>
          <w:color w:val="000000"/>
          <w:sz w:val="22"/>
          <w:szCs w:val="22"/>
        </w:rPr>
        <w:t>linii brzegu cieku wodnego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83068" w:rsidRPr="00DB2E50">
        <w:rPr>
          <w:rFonts w:ascii="Calibri" w:hAnsi="Calibri" w:cs="Calibri"/>
          <w:color w:val="000000"/>
          <w:sz w:val="22"/>
          <w:szCs w:val="22"/>
        </w:rPr>
        <w:t>–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należy </w:t>
      </w:r>
      <w:r w:rsidRPr="00DB2E50">
        <w:rPr>
          <w:rFonts w:ascii="Calibri" w:hAnsi="Calibri" w:cs="Calibri"/>
          <w:sz w:val="22"/>
          <w:szCs w:val="22"/>
        </w:rPr>
        <w:t>przez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to rozumieć krawędź </w:t>
      </w:r>
      <w:r w:rsidRPr="00245EC4">
        <w:rPr>
          <w:rFonts w:ascii="Calibri" w:hAnsi="Calibri" w:cs="Calibri"/>
          <w:color w:val="000000" w:themeColor="text1"/>
          <w:sz w:val="22"/>
          <w:szCs w:val="22"/>
        </w:rPr>
        <w:t xml:space="preserve">brzegu </w:t>
      </w:r>
      <w:r w:rsidR="0083766C" w:rsidRPr="00245EC4">
        <w:rPr>
          <w:rFonts w:ascii="Calibri" w:hAnsi="Calibri" w:cs="Calibri"/>
          <w:color w:val="000000" w:themeColor="text1"/>
          <w:sz w:val="22"/>
          <w:szCs w:val="22"/>
        </w:rPr>
        <w:t xml:space="preserve">lub linię stałego porostu traw albo linię, którą ustala się według średniego stanu wody ustalanego przez państwową służbę hydrologiczno-meteorologiczną z okresu co najmniej ostatnich 10 lat; </w:t>
      </w:r>
      <w:r w:rsidRPr="00245EC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linię brzegu ustala się</w:t>
      </w:r>
      <w:r w:rsidR="005E78DA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zgodnie z przepisami odrębnymi;</w:t>
      </w:r>
    </w:p>
    <w:p w14:paraId="0CABA175" w14:textId="06BEE9B0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zabezpieczeniu akustycznym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– </w:t>
      </w:r>
      <w:r w:rsidRPr="00DB2E50">
        <w:rPr>
          <w:rFonts w:ascii="Calibri" w:hAnsi="Calibri" w:cs="Calibri"/>
          <w:sz w:val="22"/>
          <w:szCs w:val="22"/>
        </w:rPr>
        <w:t>należy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przez to rozumieć ekran dźwiękochłonny, zieleń izolującą, materiałową i konstrukcyjną izolacyjność akustyczną okien oraz elementów konstrukcyjnych budynków;</w:t>
      </w:r>
    </w:p>
    <w:p w14:paraId="2F5DB456" w14:textId="46D6E637" w:rsidR="00D7192A" w:rsidRPr="00DB2E50" w:rsidRDefault="00D7192A" w:rsidP="00DB2E50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zieleni izolacyjnej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83068" w:rsidRPr="00DB2E50">
        <w:rPr>
          <w:rFonts w:ascii="Calibri" w:hAnsi="Calibri" w:cs="Calibri"/>
          <w:color w:val="000000"/>
          <w:sz w:val="22"/>
          <w:szCs w:val="22"/>
        </w:rPr>
        <w:t>–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należy przez to </w:t>
      </w:r>
      <w:r w:rsidRPr="00DB2E50">
        <w:rPr>
          <w:rFonts w:ascii="Calibri" w:hAnsi="Calibri" w:cs="Calibri"/>
          <w:sz w:val="22"/>
          <w:szCs w:val="22"/>
        </w:rPr>
        <w:t>rozumieć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pas zw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artej zieleni wielopiętrowej, w 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tym wysokiej, złożony z gatunków odpornych na zanieczyszczenia, oddzielający funkcjonalnie i optycznie sąsiadujące tereny; </w:t>
      </w:r>
    </w:p>
    <w:p w14:paraId="39E2E202" w14:textId="77777777" w:rsidR="00546C2E" w:rsidRDefault="00100D4F" w:rsidP="00DB2E50">
      <w:pPr>
        <w:numPr>
          <w:ilvl w:val="0"/>
          <w:numId w:val="15"/>
        </w:numPr>
        <w:tabs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b/>
          <w:bCs/>
          <w:sz w:val="22"/>
          <w:szCs w:val="22"/>
        </w:rPr>
        <w:t xml:space="preserve">obudowie biologicznej cieku </w:t>
      </w:r>
      <w:r w:rsidR="007C32DF" w:rsidRPr="00DB2E50">
        <w:rPr>
          <w:rFonts w:ascii="Calibri" w:hAnsi="Calibri" w:cs="Calibri"/>
          <w:b/>
          <w:bCs/>
          <w:sz w:val="22"/>
          <w:szCs w:val="22"/>
        </w:rPr>
        <w:t xml:space="preserve">– </w:t>
      </w:r>
      <w:r w:rsidR="007C32DF" w:rsidRPr="00DB2E50">
        <w:rPr>
          <w:rFonts w:ascii="Calibri" w:hAnsi="Calibri" w:cs="Calibri"/>
          <w:sz w:val="22"/>
          <w:szCs w:val="22"/>
        </w:rPr>
        <w:t>należy przez to rozumieć</w:t>
      </w:r>
      <w:r w:rsidR="00B20189" w:rsidRPr="00DB2E50">
        <w:rPr>
          <w:rFonts w:ascii="Calibri" w:hAnsi="Calibri" w:cs="Calibri"/>
          <w:sz w:val="22"/>
          <w:szCs w:val="22"/>
        </w:rPr>
        <w:t xml:space="preserve"> roślinność leśną, zaroślową i </w:t>
      </w:r>
      <w:r w:rsidRPr="00DB2E50">
        <w:rPr>
          <w:rFonts w:ascii="Calibri" w:hAnsi="Calibri" w:cs="Calibri"/>
          <w:sz w:val="22"/>
          <w:szCs w:val="22"/>
        </w:rPr>
        <w:t xml:space="preserve">trawiastą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zgodną z warunkami siedliskowymi</w:t>
      </w:r>
      <w:r w:rsidR="00546C2E" w:rsidRPr="00DB2E50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2064D7D2" w14:textId="29D96A34" w:rsidR="00D507E9" w:rsidRPr="00D507E9" w:rsidRDefault="00D507E9" w:rsidP="00D507E9">
      <w:pPr>
        <w:pStyle w:val="Akapitzlist"/>
        <w:numPr>
          <w:ilvl w:val="0"/>
          <w:numId w:val="15"/>
        </w:numPr>
        <w:tabs>
          <w:tab w:val="left" w:pos="408"/>
        </w:tabs>
        <w:spacing w:after="0" w:line="276" w:lineRule="auto"/>
        <w:ind w:left="357" w:hanging="357"/>
        <w:jc w:val="both"/>
        <w:rPr>
          <w:rFonts w:cs="Calibri"/>
          <w:color w:val="000000" w:themeColor="text1"/>
        </w:rPr>
      </w:pPr>
      <w:r w:rsidRPr="00D507E9">
        <w:rPr>
          <w:rFonts w:eastAsia="Times New Roman" w:cs="Calibri"/>
          <w:b/>
          <w:bCs/>
          <w:color w:val="000000" w:themeColor="text1"/>
          <w:lang w:eastAsia="pl-PL"/>
        </w:rPr>
        <w:t>turystyce wiejskiej –</w:t>
      </w:r>
      <w:r w:rsidRPr="00D507E9">
        <w:rPr>
          <w:rFonts w:eastAsia="Times New Roman" w:cs="Calibri"/>
          <w:color w:val="000000" w:themeColor="text1"/>
          <w:lang w:eastAsia="pl-PL"/>
        </w:rPr>
        <w:t xml:space="preserve"> należy przez to rozumieć świadczenie usług turystycznych i rekreacyjnych przez gospodarstwa domowe na obszarach wiejskich, których członkowie nie są rolnikami i  nie prowadzą działalności rolniczej,</w:t>
      </w:r>
    </w:p>
    <w:p w14:paraId="07F5B857" w14:textId="77777777" w:rsidR="00100D4F" w:rsidRPr="00DB2E50" w:rsidRDefault="00100D4F" w:rsidP="00B31B3D">
      <w:pPr>
        <w:pStyle w:val="Akapitzlist"/>
        <w:numPr>
          <w:ilvl w:val="0"/>
          <w:numId w:val="74"/>
        </w:numPr>
        <w:tabs>
          <w:tab w:val="left" w:pos="408"/>
        </w:tabs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DB2E50">
        <w:rPr>
          <w:rFonts w:cs="Calibri"/>
          <w:color w:val="000000"/>
        </w:rPr>
        <w:t>Pojęcia, których znaczenie definiują odrębne, powszechnie obowiązujące akty prawne i te które nie zostały zdefiniowane w niniejszym planie, interpretować należy zgodnie z ich znaczeniem określonym w tych aktach, według stanu prawnego obowiązującego w dniu uchwalenia planu.</w:t>
      </w:r>
    </w:p>
    <w:p w14:paraId="78AD9AEC" w14:textId="364879C6" w:rsidR="00100D4F" w:rsidRPr="00DB2E50" w:rsidRDefault="00100D4F" w:rsidP="00B31B3D">
      <w:pPr>
        <w:pStyle w:val="standard"/>
        <w:numPr>
          <w:ilvl w:val="0"/>
          <w:numId w:val="7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Jeżeli w ustaleniach planu dotyczących warunków zagospodarowania terenu wskazano konieczność uwzględnienia</w:t>
      </w:r>
      <w:r w:rsidR="00AD0657" w:rsidRPr="00DB2E50">
        <w:rPr>
          <w:rFonts w:ascii="Calibri" w:hAnsi="Calibri" w:cs="Calibri"/>
          <w:color w:val="000000"/>
          <w:szCs w:val="22"/>
        </w:rPr>
        <w:t xml:space="preserve"> określonych aktów prawnych – w </w:t>
      </w:r>
      <w:r w:rsidRPr="00DB2E50">
        <w:rPr>
          <w:rFonts w:ascii="Calibri" w:hAnsi="Calibri" w:cs="Calibri"/>
          <w:color w:val="000000"/>
          <w:szCs w:val="22"/>
        </w:rPr>
        <w:t>przypadku nowelizacji tych aktów bądź wprowadzenia aktów zastępujących dotychczasowe, należy stosować ich przepisy zgodnie z obowiązującym stanem prawnym.</w:t>
      </w:r>
    </w:p>
    <w:p w14:paraId="527C6C2E" w14:textId="77777777" w:rsidR="00BC1BFA" w:rsidRPr="00DB2E50" w:rsidRDefault="00BC1BFA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B7ABBE7" w14:textId="77777777" w:rsidR="004942CC" w:rsidRPr="00DB2E50" w:rsidRDefault="004942CC" w:rsidP="004942CC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 6.</w:t>
      </w:r>
    </w:p>
    <w:p w14:paraId="2E879943" w14:textId="77777777" w:rsidR="004942CC" w:rsidRPr="00DB2E50" w:rsidRDefault="004942CC" w:rsidP="004942CC">
      <w:pPr>
        <w:pStyle w:val="standard"/>
        <w:numPr>
          <w:ilvl w:val="0"/>
          <w:numId w:val="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Określa się oznaczenia zawarte na rysunku planu:</w:t>
      </w:r>
    </w:p>
    <w:p w14:paraId="230F5B0F" w14:textId="77777777" w:rsidR="004942CC" w:rsidRPr="00DB2E50" w:rsidRDefault="004942CC" w:rsidP="004942CC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stanowiące </w:t>
      </w:r>
      <w:r w:rsidRPr="00DB2E50">
        <w:rPr>
          <w:rFonts w:ascii="Calibri" w:hAnsi="Calibri" w:cs="Calibri"/>
          <w:bCs/>
          <w:sz w:val="22"/>
          <w:szCs w:val="22"/>
        </w:rPr>
        <w:t>ustalenia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planu:</w:t>
      </w:r>
    </w:p>
    <w:p w14:paraId="1F251F60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granica obszaru objętego planem,</w:t>
      </w:r>
    </w:p>
    <w:p w14:paraId="6E315FF1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linie rozgraniczające tereny o różnym przeznaczeniu lub różnych zasadach zagospodarowania,</w:t>
      </w:r>
    </w:p>
    <w:p w14:paraId="773A97FC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nieprzekraczalne linie zabudowy,</w:t>
      </w:r>
    </w:p>
    <w:p w14:paraId="1DE58D12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strefa ochrony korytarzy dolin rzecznych,</w:t>
      </w:r>
    </w:p>
    <w:p w14:paraId="0A619C05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granice strefy zwartej zabudowy,</w:t>
      </w:r>
    </w:p>
    <w:p w14:paraId="5DAB334C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granice strefy ekstensywnej zabudowy,</w:t>
      </w:r>
    </w:p>
    <w:p w14:paraId="0BDBCF64" w14:textId="77777777" w:rsidR="004942CC" w:rsidRPr="00DB2E50" w:rsidRDefault="004942CC" w:rsidP="004942CC">
      <w:pPr>
        <w:keepNext/>
        <w:numPr>
          <w:ilvl w:val="0"/>
          <w:numId w:val="1"/>
        </w:numPr>
        <w:spacing w:line="276" w:lineRule="auto"/>
        <w:ind w:left="1066" w:hanging="357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lastRenderedPageBreak/>
        <w:t>symbole identyfikacyjne obszaru planu oznaczono identyfikatorem literowym:</w:t>
      </w:r>
    </w:p>
    <w:p w14:paraId="0AAFEE92" w14:textId="77777777" w:rsidR="004942CC" w:rsidRPr="00DB2E50" w:rsidRDefault="004942CC" w:rsidP="004942CC">
      <w:pPr>
        <w:pStyle w:val="Akapitzlist"/>
        <w:keepNext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491" w:hanging="357"/>
        <w:jc w:val="both"/>
        <w:rPr>
          <w:rFonts w:cs="Calibri"/>
          <w:color w:val="000000"/>
        </w:rPr>
      </w:pPr>
      <w:r w:rsidRPr="00DB2E50">
        <w:rPr>
          <w:rFonts w:cs="Calibri"/>
        </w:rPr>
        <w:t>A. „</w:t>
      </w:r>
      <w:r w:rsidRPr="00DB2E50">
        <w:rPr>
          <w:rFonts w:cs="Calibri"/>
          <w:color w:val="000000"/>
        </w:rPr>
        <w:t>Knurów</w:t>
      </w:r>
      <w:r w:rsidRPr="00DB2E50">
        <w:rPr>
          <w:rFonts w:cs="Calibri"/>
        </w:rPr>
        <w:t xml:space="preserve"> – 1”, </w:t>
      </w:r>
    </w:p>
    <w:p w14:paraId="1A601635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DB2E50">
        <w:rPr>
          <w:rFonts w:cs="Calibri"/>
        </w:rPr>
        <w:t>B. „</w:t>
      </w:r>
      <w:r w:rsidRPr="00DB2E50">
        <w:rPr>
          <w:rFonts w:cs="Calibri"/>
          <w:color w:val="000000"/>
        </w:rPr>
        <w:t>Knurów</w:t>
      </w:r>
      <w:r w:rsidRPr="00DB2E50">
        <w:rPr>
          <w:rFonts w:cs="Calibri"/>
        </w:rPr>
        <w:t xml:space="preserve"> – 2”; </w:t>
      </w:r>
    </w:p>
    <w:p w14:paraId="7340A773" w14:textId="77777777" w:rsidR="004942CC" w:rsidRPr="00DB2E50" w:rsidRDefault="004942CC" w:rsidP="004942CC">
      <w:pPr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eastAsiaTheme="minorHAnsi" w:hAnsi="Calibri" w:cs="Calibri"/>
          <w:color w:val="000000" w:themeColor="text1"/>
          <w:sz w:val="22"/>
          <w:szCs w:val="22"/>
          <w:lang w:eastAsia="en-US"/>
        </w:rPr>
        <w:t>tereny o różnym przeznaczeniu podstawowym i dopuszczalnym lub zróżnicowanych warunkach zabudowy i zagospodarowania, oznaczone następującymi symbolami identyfikacyjnymi:</w:t>
      </w:r>
    </w:p>
    <w:p w14:paraId="1264C976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color w:val="FF0000"/>
        </w:rPr>
      </w:pPr>
      <w:r w:rsidRPr="00DB2E50">
        <w:rPr>
          <w:rFonts w:cs="Calibri"/>
          <w:b/>
        </w:rPr>
        <w:t>MN</w:t>
      </w:r>
      <w:r>
        <w:rPr>
          <w:rFonts w:cs="Calibri"/>
          <w:b/>
        </w:rPr>
        <w:t> </w:t>
      </w:r>
      <w:r w:rsidRPr="00DB2E50">
        <w:rPr>
          <w:rFonts w:cs="Calibri"/>
          <w:b/>
        </w:rPr>
        <w:t>(A.1MN1–A.6MN1; A.1MN2–A.</w:t>
      </w:r>
      <w:r>
        <w:rPr>
          <w:rFonts w:cs="Calibri"/>
          <w:b/>
        </w:rPr>
        <w:t>11</w:t>
      </w:r>
      <w:r w:rsidRPr="00DB2E50">
        <w:rPr>
          <w:rFonts w:cs="Calibri"/>
          <w:b/>
        </w:rPr>
        <w:t>MN2; A.1MN3–A.</w:t>
      </w:r>
      <w:r>
        <w:rPr>
          <w:rFonts w:cs="Calibri"/>
          <w:b/>
        </w:rPr>
        <w:t>10</w:t>
      </w:r>
      <w:r w:rsidRPr="00DB2E50">
        <w:rPr>
          <w:rFonts w:cs="Calibri"/>
          <w:b/>
        </w:rPr>
        <w:t xml:space="preserve">MN3) </w:t>
      </w:r>
      <w:r w:rsidRPr="00DB2E50">
        <w:rPr>
          <w:rFonts w:cs="Calibri"/>
        </w:rPr>
        <w:t>– tereny zabudowy mieszkaniowej, jednorodzinnej</w:t>
      </w:r>
      <w:r w:rsidRPr="00DB2E50">
        <w:rPr>
          <w:rFonts w:cs="Calibri"/>
          <w:color w:val="000000" w:themeColor="text1"/>
        </w:rPr>
        <w:t>,</w:t>
      </w:r>
    </w:p>
    <w:p w14:paraId="3F916FE3" w14:textId="7139AF5A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</w:rPr>
        <w:t>MU</w:t>
      </w:r>
      <w:r>
        <w:rPr>
          <w:rFonts w:cs="Calibri"/>
          <w:b/>
        </w:rPr>
        <w:t> </w:t>
      </w:r>
      <w:r w:rsidRPr="00DB2E50">
        <w:rPr>
          <w:rFonts w:cs="Calibri"/>
          <w:b/>
        </w:rPr>
        <w:t>(A.1MU–A.</w:t>
      </w:r>
      <w:r w:rsidR="003537CE">
        <w:rPr>
          <w:rFonts w:cs="Calibri"/>
          <w:b/>
        </w:rPr>
        <w:t>7</w:t>
      </w:r>
      <w:r w:rsidRPr="00DB2E50">
        <w:rPr>
          <w:rFonts w:cs="Calibri"/>
          <w:b/>
        </w:rPr>
        <w:t>MU;</w:t>
      </w:r>
      <w:r w:rsidR="003537CE">
        <w:rPr>
          <w:rFonts w:cs="Calibri"/>
          <w:b/>
        </w:rPr>
        <w:t xml:space="preserve"> </w:t>
      </w:r>
      <w:r w:rsidR="003537CE" w:rsidRPr="00DB2E50">
        <w:rPr>
          <w:rFonts w:cs="Calibri"/>
          <w:b/>
        </w:rPr>
        <w:t>A.</w:t>
      </w:r>
      <w:r w:rsidR="003537CE">
        <w:rPr>
          <w:rFonts w:cs="Calibri"/>
          <w:b/>
        </w:rPr>
        <w:t>10</w:t>
      </w:r>
      <w:r w:rsidR="003537CE" w:rsidRPr="00DB2E50">
        <w:rPr>
          <w:rFonts w:cs="Calibri"/>
          <w:b/>
        </w:rPr>
        <w:t>MU</w:t>
      </w:r>
      <w:r w:rsidR="003537CE">
        <w:rPr>
          <w:rFonts w:cs="Calibri"/>
          <w:b/>
        </w:rPr>
        <w:t>;</w:t>
      </w:r>
      <w:r w:rsidRPr="00DB2E50">
        <w:rPr>
          <w:rFonts w:cs="Calibri"/>
          <w:b/>
        </w:rPr>
        <w:t xml:space="preserve"> B.1MU–B.2MU) </w:t>
      </w:r>
      <w:r w:rsidRPr="00DB2E50">
        <w:rPr>
          <w:rFonts w:cs="Calibri"/>
        </w:rPr>
        <w:t>– tereny zabudowy  mieszkaniow</w:t>
      </w:r>
      <w:r>
        <w:rPr>
          <w:rFonts w:cs="Calibri"/>
        </w:rPr>
        <w:t>o-usługowej</w:t>
      </w:r>
      <w:r w:rsidRPr="00DB2E50">
        <w:rPr>
          <w:rFonts w:cs="Calibri"/>
        </w:rPr>
        <w:t>,</w:t>
      </w:r>
    </w:p>
    <w:p w14:paraId="497E1DE6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>MM</w:t>
      </w:r>
      <w:r>
        <w:rPr>
          <w:rFonts w:cs="Calibri"/>
          <w:b/>
          <w:bCs/>
        </w:rPr>
        <w:t> </w:t>
      </w:r>
      <w:r w:rsidRPr="00DB2E50">
        <w:rPr>
          <w:rFonts w:cs="Calibri"/>
          <w:b/>
          <w:bCs/>
        </w:rPr>
        <w:t>(</w:t>
      </w:r>
      <w:r w:rsidRPr="00DB2E50">
        <w:rPr>
          <w:rFonts w:cs="Calibri"/>
          <w:b/>
          <w:color w:val="000000" w:themeColor="text1"/>
        </w:rPr>
        <w:t>A.</w:t>
      </w:r>
      <w:r>
        <w:rPr>
          <w:rFonts w:cs="Calibri"/>
          <w:b/>
          <w:color w:val="000000" w:themeColor="text1"/>
        </w:rPr>
        <w:t>1</w:t>
      </w:r>
      <w:r w:rsidRPr="00DB2E50">
        <w:rPr>
          <w:rFonts w:cs="Calibri"/>
          <w:b/>
          <w:color w:val="000000" w:themeColor="text1"/>
        </w:rPr>
        <w:t>MM1–A.10MM1; A.1MM2–A.7MM2</w:t>
      </w:r>
      <w:r w:rsidRPr="00DB2E50">
        <w:rPr>
          <w:rFonts w:cs="Calibri"/>
          <w:b/>
          <w:bCs/>
        </w:rPr>
        <w:t>)</w:t>
      </w:r>
      <w:r w:rsidRPr="00DB2E50">
        <w:rPr>
          <w:rFonts w:cs="Calibri"/>
        </w:rPr>
        <w:t xml:space="preserve"> – tereny zabudowy mieszkaniowej, usługowej i rzemieślniczo-wytwórczej, </w:t>
      </w:r>
    </w:p>
    <w:p w14:paraId="064DD082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 xml:space="preserve">U (A.1U–A.2U) </w:t>
      </w:r>
      <w:r w:rsidRPr="00DB2E50">
        <w:rPr>
          <w:rFonts w:cs="Calibri"/>
        </w:rPr>
        <w:t>– tereny zabudowy usługowej,</w:t>
      </w:r>
    </w:p>
    <w:p w14:paraId="7244B76E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 xml:space="preserve">UT (A.1UT) </w:t>
      </w:r>
      <w:r w:rsidRPr="00DB2E50">
        <w:rPr>
          <w:rFonts w:cs="Calibri"/>
        </w:rPr>
        <w:t>– tereny usług turystycznych,</w:t>
      </w:r>
    </w:p>
    <w:p w14:paraId="513DFD9B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color w:val="000000" w:themeColor="text1"/>
        </w:rPr>
      </w:pPr>
      <w:r w:rsidRPr="00DB2E50">
        <w:rPr>
          <w:rFonts w:cs="Calibri"/>
          <w:b/>
          <w:bCs/>
          <w:color w:val="000000" w:themeColor="text1"/>
        </w:rPr>
        <w:t xml:space="preserve">PU (A.1PU–A.2PU) </w:t>
      </w:r>
      <w:r w:rsidRPr="00DB2E50">
        <w:rPr>
          <w:rFonts w:cs="Calibri"/>
          <w:color w:val="000000" w:themeColor="text1"/>
        </w:rPr>
        <w:t>– tereny zabudowy produkcyjno-usługowej,</w:t>
      </w:r>
    </w:p>
    <w:p w14:paraId="52370CE2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>ZN (A.1ZN</w:t>
      </w:r>
      <w:r>
        <w:rPr>
          <w:rFonts w:cs="Calibri"/>
          <w:b/>
          <w:bCs/>
        </w:rPr>
        <w:t>–</w:t>
      </w:r>
      <w:r w:rsidRPr="00DB2E50">
        <w:rPr>
          <w:rFonts w:cs="Calibri"/>
          <w:b/>
          <w:bCs/>
        </w:rPr>
        <w:t>A.</w:t>
      </w:r>
      <w:r>
        <w:rPr>
          <w:rFonts w:cs="Calibri"/>
          <w:b/>
          <w:bCs/>
        </w:rPr>
        <w:t>43</w:t>
      </w:r>
      <w:r w:rsidRPr="00DB2E50">
        <w:rPr>
          <w:rFonts w:cs="Calibri"/>
          <w:b/>
          <w:bCs/>
        </w:rPr>
        <w:t xml:space="preserve">ZN; B.1ZN–B.2ZN) </w:t>
      </w:r>
      <w:r w:rsidRPr="00DB2E50">
        <w:rPr>
          <w:rFonts w:cs="Calibri"/>
        </w:rPr>
        <w:t>– tereny zieleni nieurządzonej,</w:t>
      </w:r>
    </w:p>
    <w:p w14:paraId="24F61152" w14:textId="74368E9D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>R (A.1R–A.</w:t>
      </w:r>
      <w:r>
        <w:rPr>
          <w:rFonts w:cs="Calibri"/>
          <w:b/>
          <w:bCs/>
        </w:rPr>
        <w:t>1</w:t>
      </w:r>
      <w:r w:rsidR="003537CE">
        <w:rPr>
          <w:rFonts w:cs="Calibri"/>
          <w:b/>
          <w:bCs/>
        </w:rPr>
        <w:t>5</w:t>
      </w:r>
      <w:r w:rsidRPr="00DB2E50">
        <w:rPr>
          <w:rFonts w:cs="Calibri"/>
          <w:b/>
          <w:bCs/>
        </w:rPr>
        <w:t>R; B.</w:t>
      </w:r>
      <w:r w:rsidR="006965CC">
        <w:rPr>
          <w:rFonts w:cs="Calibri"/>
          <w:b/>
          <w:bCs/>
        </w:rPr>
        <w:t>2</w:t>
      </w:r>
      <w:r w:rsidRPr="00DB2E50">
        <w:rPr>
          <w:rFonts w:cs="Calibri"/>
          <w:b/>
          <w:bCs/>
        </w:rPr>
        <w:t xml:space="preserve">R) </w:t>
      </w:r>
      <w:r w:rsidRPr="00DB2E50">
        <w:rPr>
          <w:rFonts w:cs="Calibri"/>
        </w:rPr>
        <w:t>– tereny rolne,</w:t>
      </w:r>
    </w:p>
    <w:p w14:paraId="0F033AC1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>ZL (A.1ZL–A.</w:t>
      </w:r>
      <w:r>
        <w:rPr>
          <w:rFonts w:cs="Calibri"/>
          <w:b/>
          <w:bCs/>
        </w:rPr>
        <w:t>17</w:t>
      </w:r>
      <w:r w:rsidRPr="00DB2E50">
        <w:rPr>
          <w:rFonts w:cs="Calibri"/>
          <w:b/>
          <w:bCs/>
        </w:rPr>
        <w:t>ZL; B.1ZL</w:t>
      </w:r>
      <w:r>
        <w:rPr>
          <w:rFonts w:cs="Calibri"/>
          <w:b/>
          <w:bCs/>
        </w:rPr>
        <w:t>–</w:t>
      </w:r>
      <w:r w:rsidRPr="00DB2E50">
        <w:rPr>
          <w:rFonts w:cs="Calibri"/>
          <w:b/>
          <w:bCs/>
        </w:rPr>
        <w:t xml:space="preserve">B.2ZL) </w:t>
      </w:r>
      <w:r w:rsidRPr="00DB2E50">
        <w:rPr>
          <w:rFonts w:cs="Calibri"/>
        </w:rPr>
        <w:t>– tereny lasów,</w:t>
      </w:r>
    </w:p>
    <w:p w14:paraId="09F1A7ED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DB2E50">
        <w:rPr>
          <w:rFonts w:cs="Calibri"/>
          <w:b/>
          <w:bCs/>
        </w:rPr>
        <w:t>KDZ, KDD, KDW (A</w:t>
      </w:r>
      <w:r>
        <w:rPr>
          <w:rFonts w:cs="Calibri"/>
          <w:b/>
          <w:bCs/>
        </w:rPr>
        <w:t>.1KDZ</w:t>
      </w:r>
      <w:r w:rsidRPr="00DB2E50">
        <w:rPr>
          <w:rFonts w:cs="Calibri"/>
          <w:b/>
          <w:bCs/>
        </w:rPr>
        <w:t>–A.2KDZ; A.1KDD–A.7KDD; A.1KDW–</w:t>
      </w:r>
      <w:r w:rsidRPr="00E30265">
        <w:rPr>
          <w:rFonts w:cs="Calibri"/>
          <w:b/>
          <w:bCs/>
        </w:rPr>
        <w:t>A.8KDW</w:t>
      </w:r>
      <w:r w:rsidRPr="00DB2E50">
        <w:rPr>
          <w:rFonts w:cs="Calibri"/>
          <w:b/>
          <w:bCs/>
        </w:rPr>
        <w:t xml:space="preserve">) </w:t>
      </w:r>
      <w:r w:rsidRPr="00DB2E50">
        <w:rPr>
          <w:rFonts w:cs="Calibri"/>
        </w:rPr>
        <w:t>– tereny dróg publicznych i wewnętrznych,</w:t>
      </w:r>
    </w:p>
    <w:p w14:paraId="16C3F037" w14:textId="77777777" w:rsidR="004942CC" w:rsidRPr="00DB2E50" w:rsidRDefault="004942CC" w:rsidP="004942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proofErr w:type="spellStart"/>
      <w:r w:rsidRPr="00DB2E50">
        <w:rPr>
          <w:rFonts w:cs="Calibri"/>
          <w:b/>
          <w:bCs/>
        </w:rPr>
        <w:t>Wp</w:t>
      </w:r>
      <w:proofErr w:type="spellEnd"/>
      <w:r w:rsidRPr="00DB2E50">
        <w:rPr>
          <w:rFonts w:cs="Calibri"/>
          <w:b/>
          <w:bCs/>
        </w:rPr>
        <w:t xml:space="preserve"> (A.1Wp–A.11Wp; B.1Wp) </w:t>
      </w:r>
      <w:r w:rsidRPr="00DB2E50">
        <w:rPr>
          <w:rFonts w:cs="Calibri"/>
        </w:rPr>
        <w:t>– tereny wód powierzchniowych.</w:t>
      </w:r>
    </w:p>
    <w:p w14:paraId="75E31B89" w14:textId="77777777" w:rsidR="004942CC" w:rsidRPr="00DB2E50" w:rsidRDefault="004942CC" w:rsidP="004942CC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Oznaczenia </w:t>
      </w:r>
      <w:r w:rsidRPr="00DB2E50">
        <w:rPr>
          <w:rFonts w:ascii="Calibri" w:hAnsi="Calibri" w:cs="Calibri"/>
          <w:bCs/>
          <w:sz w:val="22"/>
          <w:szCs w:val="22"/>
        </w:rPr>
        <w:t>wynikające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z przepisów odrębnych oraz prawomocnych rozporządzeń i decyzji: </w:t>
      </w:r>
    </w:p>
    <w:p w14:paraId="24A44165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obiekty zabytkowe objęte ochroną prawną – wpisane do gminnej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i wojewódzkiej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 ewidencji zabytków,</w:t>
      </w:r>
    </w:p>
    <w:p w14:paraId="4C6D8573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położenie całego obszaru planu w granicach </w:t>
      </w:r>
      <w:proofErr w:type="spellStart"/>
      <w:r w:rsidRPr="00DB2E50">
        <w:rPr>
          <w:rFonts w:ascii="Calibri" w:eastAsia="TimesNewRoman" w:hAnsi="Calibri" w:cs="Calibri"/>
          <w:color w:val="000000"/>
          <w:sz w:val="22"/>
          <w:szCs w:val="22"/>
        </w:rPr>
        <w:t>Południowomałopolskiego</w:t>
      </w:r>
      <w:proofErr w:type="spellEnd"/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 Obszaru Chronionego Krajobrazu (</w:t>
      </w:r>
      <w:proofErr w:type="spellStart"/>
      <w:r w:rsidRPr="00DB2E50">
        <w:rPr>
          <w:rFonts w:ascii="Calibri" w:eastAsia="TimesNewRoman" w:hAnsi="Calibri" w:cs="Calibri"/>
          <w:color w:val="000000"/>
          <w:sz w:val="22"/>
          <w:szCs w:val="22"/>
        </w:rPr>
        <w:t>POChK</w:t>
      </w:r>
      <w:proofErr w:type="spellEnd"/>
      <w:r w:rsidRPr="00DB2E50">
        <w:rPr>
          <w:rFonts w:ascii="Calibri" w:eastAsia="TimesNewRoman" w:hAnsi="Calibri" w:cs="Calibri"/>
          <w:color w:val="000000"/>
          <w:sz w:val="22"/>
          <w:szCs w:val="22"/>
        </w:rPr>
        <w:t>)</w:t>
      </w:r>
      <w:r w:rsidRPr="00DB2E50">
        <w:rPr>
          <w:rFonts w:ascii="Calibri" w:hAnsi="Calibri" w:cs="Calibri"/>
          <w:sz w:val="22"/>
          <w:szCs w:val="22"/>
        </w:rPr>
        <w:t>,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</w:p>
    <w:p w14:paraId="20A56ABD" w14:textId="77777777" w:rsidR="004942CC" w:rsidRPr="00245EC4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i/>
          <w:color w:val="000000" w:themeColor="text1"/>
          <w:sz w:val="22"/>
          <w:szCs w:val="22"/>
        </w:rPr>
      </w:pP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granice strefy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zakazu budowy nowych obiektów budowlanych od linii brzegowej potoku </w:t>
      </w:r>
      <w:r w:rsidRPr="00245EC4">
        <w:rPr>
          <w:rFonts w:ascii="Calibri" w:hAnsi="Calibri" w:cs="Calibri"/>
          <w:color w:val="000000" w:themeColor="text1"/>
          <w:sz w:val="22"/>
          <w:szCs w:val="22"/>
        </w:rPr>
        <w:t xml:space="preserve">Knurowskiego, zgodnie z </w:t>
      </w:r>
      <w:proofErr w:type="spellStart"/>
      <w:r w:rsidRPr="00245EC4">
        <w:rPr>
          <w:rFonts w:ascii="Calibri" w:hAnsi="Calibri" w:cs="Calibri"/>
          <w:color w:val="000000" w:themeColor="text1"/>
          <w:sz w:val="22"/>
          <w:szCs w:val="22"/>
        </w:rPr>
        <w:t>POChK</w:t>
      </w:r>
      <w:proofErr w:type="spellEnd"/>
      <w:r w:rsidRPr="00245EC4">
        <w:rPr>
          <w:rFonts w:ascii="Calibri" w:hAnsi="Calibri" w:cs="Calibri"/>
          <w:color w:val="000000" w:themeColor="text1"/>
          <w:sz w:val="22"/>
          <w:szCs w:val="22"/>
        </w:rPr>
        <w:t>,</w:t>
      </w:r>
    </w:p>
    <w:p w14:paraId="04FCA5F6" w14:textId="77777777" w:rsidR="004942CC" w:rsidRPr="00245EC4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i/>
          <w:color w:val="000000" w:themeColor="text1"/>
          <w:sz w:val="22"/>
          <w:szCs w:val="22"/>
        </w:rPr>
      </w:pPr>
      <w:r w:rsidRPr="00245EC4">
        <w:rPr>
          <w:rFonts w:ascii="Calibri" w:eastAsia="TimesNewRoman" w:hAnsi="Calibri" w:cs="Calibri"/>
          <w:color w:val="000000" w:themeColor="text1"/>
          <w:sz w:val="22"/>
          <w:szCs w:val="22"/>
        </w:rPr>
        <w:t>granice obszaru Natura 2000 PLH120018 "Ostoja Gorczańska",</w:t>
      </w:r>
    </w:p>
    <w:p w14:paraId="6B7784EA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granice otuliny Gorczańskiego Parku Narodowego,</w:t>
      </w:r>
    </w:p>
    <w:p w14:paraId="6332E7D6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 na których prawdopodobieństwo wystąpienia powodzi jest średnie i wynosi 1% (raz na 100 lat);</w:t>
      </w:r>
    </w:p>
    <w:p w14:paraId="32F4ED10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granice udokumentowanych głównych zbiorników wód podziemnych: </w:t>
      </w:r>
      <w:r w:rsidRPr="00DB2E50">
        <w:rPr>
          <w:rFonts w:ascii="Calibri" w:hAnsi="Calibri" w:cs="Calibri"/>
          <w:sz w:val="22"/>
          <w:szCs w:val="22"/>
        </w:rPr>
        <w:t xml:space="preserve">GZWP Nr 440 „Dolina Kopalna Nowy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Targ” oraz GZWP Nr 439 „Zbiornik </w:t>
      </w:r>
      <w:r>
        <w:rPr>
          <w:rFonts w:ascii="Calibri" w:hAnsi="Calibri" w:cs="Calibri"/>
          <w:color w:val="000000" w:themeColor="text1"/>
          <w:sz w:val="22"/>
          <w:szCs w:val="22"/>
        </w:rPr>
        <w:t>w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arstw Magura (Gorce)”,</w:t>
      </w:r>
    </w:p>
    <w:p w14:paraId="79373D00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tereny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osuwisk aktywnych ciągle i okresowo,</w:t>
      </w:r>
    </w:p>
    <w:p w14:paraId="572C200F" w14:textId="77777777" w:rsidR="004942CC" w:rsidRPr="00DB2E50" w:rsidRDefault="004942CC" w:rsidP="004942CC">
      <w:pPr>
        <w:numPr>
          <w:ilvl w:val="0"/>
          <w:numId w:val="9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tereny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zagrożone ruchami masowymi.</w:t>
      </w:r>
    </w:p>
    <w:p w14:paraId="52D6D16A" w14:textId="77777777" w:rsidR="004942CC" w:rsidRPr="00DB2E50" w:rsidRDefault="004942CC" w:rsidP="004942CC">
      <w:pPr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Oznaczenia o </w:t>
      </w:r>
      <w:r w:rsidRPr="00DB2E50">
        <w:rPr>
          <w:rFonts w:ascii="Calibri" w:hAnsi="Calibri" w:cs="Calibri"/>
          <w:bCs/>
          <w:sz w:val="22"/>
          <w:szCs w:val="22"/>
        </w:rPr>
        <w:t>charakterze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informacyjnym, nie będące ustaleniami planu:</w:t>
      </w:r>
    </w:p>
    <w:p w14:paraId="162CB3EA" w14:textId="77777777" w:rsidR="004942CC" w:rsidRPr="00DB2E50" w:rsidRDefault="004942CC" w:rsidP="004942CC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granica sołectwa Knurów,</w:t>
      </w:r>
    </w:p>
    <w:p w14:paraId="4BFEDAC5" w14:textId="77777777" w:rsidR="004942CC" w:rsidRPr="00DB2E50" w:rsidRDefault="004942CC" w:rsidP="004942CC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wody powierzchniowe, płynące,</w:t>
      </w:r>
    </w:p>
    <w:p w14:paraId="0B1B8B57" w14:textId="77777777" w:rsidR="004942CC" w:rsidRPr="00DB2E50" w:rsidRDefault="004942CC" w:rsidP="004942CC">
      <w:pPr>
        <w:numPr>
          <w:ilvl w:val="0"/>
          <w:numId w:val="10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mosty i przepusty drogowe.</w:t>
      </w:r>
    </w:p>
    <w:p w14:paraId="3BB5B917" w14:textId="66F5990D" w:rsidR="005A5E64" w:rsidRPr="00DB2E50" w:rsidRDefault="005A5E64" w:rsidP="00DB2E50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76FD6694" w14:textId="77777777" w:rsidR="00993CF2" w:rsidRPr="00DB2E50" w:rsidRDefault="00993CF2" w:rsidP="00DB2E50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3D20F3B" w14:textId="6CD6089B" w:rsidR="00417161" w:rsidRPr="00DB2E50" w:rsidRDefault="00417161" w:rsidP="00DB2E50">
      <w:pPr>
        <w:spacing w:line="276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ROZDZIAŁ II</w:t>
      </w:r>
    </w:p>
    <w:p w14:paraId="526D0A03" w14:textId="036881D6" w:rsidR="00417161" w:rsidRPr="00DB2E50" w:rsidRDefault="00A3248D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ZASADY OBOWIĄZUJĄCE NA CAŁYM OBSZARZE PLANU</w:t>
      </w:r>
    </w:p>
    <w:p w14:paraId="17E2569D" w14:textId="77777777" w:rsidR="002F08D4" w:rsidRPr="00DB2E50" w:rsidRDefault="002F08D4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3C25F4A0" w14:textId="2E29E27B" w:rsidR="00CC68A5" w:rsidRPr="00DB2E50" w:rsidRDefault="00CC68A5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 </w:t>
      </w:r>
      <w:r w:rsidR="00202A3A" w:rsidRPr="00DB2E50">
        <w:rPr>
          <w:rFonts w:ascii="Calibri" w:hAnsi="Calibri" w:cs="Calibri"/>
          <w:b/>
          <w:bCs/>
          <w:color w:val="000000"/>
          <w:sz w:val="22"/>
          <w:szCs w:val="22"/>
        </w:rPr>
        <w:t>7</w:t>
      </w: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3ABC333E" w14:textId="77777777" w:rsidR="00802874" w:rsidRPr="00DB2E50" w:rsidRDefault="00802874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Dla wszystkich kategorii terenów ustala się zasady obowiązujące na całym obszarze planu:</w:t>
      </w:r>
    </w:p>
    <w:p w14:paraId="5237FD59" w14:textId="77777777" w:rsidR="00C33D97" w:rsidRPr="00DB2E50" w:rsidRDefault="00C33D97" w:rsidP="00DB2E5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na całym obszarze planu utrzymuje się istniejącą zabudowę oraz istniejącą zabudowę zagrodową w terenach budowlanych, z możliwością remontów, przebudowy, rozbudowy i nadbudowy, o ile ustalenia niniejszej uchwały nie stanowią inaczej; </w:t>
      </w:r>
    </w:p>
    <w:p w14:paraId="48FF277B" w14:textId="1DAFC93C" w:rsidR="00C33D97" w:rsidRPr="00DB2E50" w:rsidRDefault="00C33D97" w:rsidP="00DB2E50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 xml:space="preserve">dla istniejącej </w:t>
      </w:r>
      <w:r w:rsidR="003C3686" w:rsidRPr="00DB2E50">
        <w:rPr>
          <w:rFonts w:cs="Calibri"/>
          <w:color w:val="000000" w:themeColor="text1"/>
        </w:rPr>
        <w:t xml:space="preserve">już </w:t>
      </w:r>
      <w:r w:rsidRPr="00DB2E50">
        <w:rPr>
          <w:rFonts w:cs="Calibri"/>
          <w:color w:val="000000" w:themeColor="text1"/>
        </w:rPr>
        <w:t xml:space="preserve">zabudowy zagrodowej, znajdującej się w terenach budowlanych: </w:t>
      </w:r>
    </w:p>
    <w:p w14:paraId="7F9A85F4" w14:textId="77777777" w:rsidR="00C33D97" w:rsidRPr="00DB2E50" w:rsidRDefault="00C33D97" w:rsidP="00B31B3D">
      <w:pPr>
        <w:pStyle w:val="Akapitzlist"/>
        <w:numPr>
          <w:ilvl w:val="1"/>
          <w:numId w:val="82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 xml:space="preserve">warunki zagospodarowania terenu powinny być zgodne z zasadami ustalonymi dla terenów budowlanych o symbolu przeznaczenia w których istniejąca zabudowa zagrodowa się znajduje, </w:t>
      </w:r>
    </w:p>
    <w:p w14:paraId="1929CC25" w14:textId="59FE14E1" w:rsidR="00842964" w:rsidRPr="00DB2E50" w:rsidRDefault="00842964" w:rsidP="00B31B3D">
      <w:pPr>
        <w:pStyle w:val="Akapitzlist"/>
        <w:numPr>
          <w:ilvl w:val="1"/>
          <w:numId w:val="82"/>
        </w:numPr>
        <w:spacing w:after="0" w:line="276" w:lineRule="auto"/>
        <w:ind w:left="993" w:hanging="284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 xml:space="preserve">dopuszcza się rozbudowę prowadzonego gospodarstwa rolnego o nowe obiekty związane z produkcją rolną – jako obiekty służące gospodarce rolnej, formę obiektów związanych z produkcją rolną należy przyjmować zgodnie z ustaleniami jak dla terenów o symbolu przeznaczenia </w:t>
      </w:r>
      <w:r w:rsidRPr="00DB2E50">
        <w:rPr>
          <w:rFonts w:cs="Calibri"/>
          <w:b/>
          <w:color w:val="000000" w:themeColor="text1"/>
        </w:rPr>
        <w:t>MM</w:t>
      </w:r>
      <w:r w:rsidR="00A16804" w:rsidRPr="00DB2E50">
        <w:rPr>
          <w:rFonts w:cs="Calibri"/>
          <w:b/>
          <w:color w:val="000000" w:themeColor="text1"/>
        </w:rPr>
        <w:t>1</w:t>
      </w:r>
      <w:r w:rsidRPr="00DB2E50">
        <w:rPr>
          <w:rFonts w:cs="Calibri"/>
          <w:color w:val="000000" w:themeColor="text1"/>
        </w:rPr>
        <w:t>;</w:t>
      </w:r>
    </w:p>
    <w:p w14:paraId="2D923AE6" w14:textId="38A7E4FA" w:rsidR="00802874" w:rsidRPr="00DB2E50" w:rsidRDefault="00802874" w:rsidP="00DB2E5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dla </w:t>
      </w:r>
      <w:r w:rsidRPr="00DB2E50">
        <w:rPr>
          <w:rFonts w:ascii="Calibri" w:hAnsi="Calibri" w:cs="Calibri"/>
          <w:bCs/>
          <w:sz w:val="22"/>
          <w:szCs w:val="22"/>
        </w:rPr>
        <w:t>zabudowy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istniejącej, nie </w:t>
      </w:r>
      <w:r w:rsidR="00B20189" w:rsidRPr="00DB2E50">
        <w:rPr>
          <w:rFonts w:ascii="Calibri" w:hAnsi="Calibri" w:cs="Calibri"/>
          <w:color w:val="000000"/>
          <w:sz w:val="22"/>
          <w:szCs w:val="22"/>
        </w:rPr>
        <w:t>związanej z produkcją rolną,</w:t>
      </w:r>
      <w:r w:rsidR="008C548E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20189" w:rsidRPr="00DB2E50">
        <w:rPr>
          <w:rFonts w:ascii="Calibri" w:hAnsi="Calibri" w:cs="Calibri"/>
          <w:color w:val="000000"/>
          <w:sz w:val="22"/>
          <w:szCs w:val="22"/>
        </w:rPr>
        <w:t>a </w:t>
      </w:r>
      <w:r w:rsidRPr="00DB2E50">
        <w:rPr>
          <w:rFonts w:ascii="Calibri" w:hAnsi="Calibri" w:cs="Calibri"/>
          <w:color w:val="000000"/>
          <w:sz w:val="22"/>
          <w:szCs w:val="22"/>
        </w:rPr>
        <w:t>zlokalizowaną w terenach rolnych, ustala się:</w:t>
      </w:r>
    </w:p>
    <w:p w14:paraId="5DEA4964" w14:textId="77777777" w:rsidR="00802874" w:rsidRPr="00DB2E50" w:rsidRDefault="00802874" w:rsidP="00DB2E5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bCs/>
          <w:color w:val="000000"/>
          <w:sz w:val="22"/>
          <w:szCs w:val="22"/>
        </w:rPr>
        <w:t>zachowanie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istniejącego przeznaczenia, </w:t>
      </w:r>
    </w:p>
    <w:p w14:paraId="000E783E" w14:textId="3E285589" w:rsidR="00802874" w:rsidRPr="00DB2E50" w:rsidRDefault="00802874" w:rsidP="00DB2E5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dopuszczenie rozbudowy i nadbudowy budynków zgodnie z zasadami podanymi dla terenów o symbolu przeznaczenia </w:t>
      </w:r>
      <w:r w:rsidR="003F2045" w:rsidRPr="00DB2E50">
        <w:rPr>
          <w:rFonts w:ascii="Calibri" w:hAnsi="Calibri" w:cs="Calibri"/>
          <w:b/>
          <w:color w:val="000000"/>
          <w:sz w:val="22"/>
          <w:szCs w:val="22"/>
        </w:rPr>
        <w:t>MN</w:t>
      </w:r>
      <w:r w:rsidR="00AC16E8" w:rsidRPr="00DB2E50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możliwość rozbudowy jest</w:t>
      </w:r>
      <w:r w:rsidR="008C548E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dopuszczona wyłącznie w przypadkach nie naru</w:t>
      </w:r>
      <w:r w:rsidR="008F07D7" w:rsidRPr="00DB2E50">
        <w:rPr>
          <w:rFonts w:ascii="Calibri" w:hAnsi="Calibri" w:cs="Calibri"/>
          <w:color w:val="000000"/>
          <w:sz w:val="22"/>
          <w:szCs w:val="22"/>
        </w:rPr>
        <w:t>szających przepisów odrębnych z </w:t>
      </w:r>
      <w:r w:rsidRPr="00DB2E50">
        <w:rPr>
          <w:rFonts w:ascii="Calibri" w:hAnsi="Calibri" w:cs="Calibri"/>
          <w:color w:val="000000"/>
          <w:sz w:val="22"/>
          <w:szCs w:val="22"/>
        </w:rPr>
        <w:t>zakresu ochrony gruntów rolnych i leśnych</w:t>
      </w:r>
      <w:r w:rsidR="00F93098" w:rsidRPr="00DB2E50">
        <w:rPr>
          <w:rFonts w:ascii="Calibri" w:hAnsi="Calibri" w:cs="Calibri"/>
          <w:color w:val="000000"/>
          <w:sz w:val="22"/>
          <w:szCs w:val="22"/>
        </w:rPr>
        <w:t>,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627A01D" w14:textId="62EECD36" w:rsidR="00802874" w:rsidRPr="00DB2E50" w:rsidRDefault="00802874" w:rsidP="00DB2E50">
      <w:pPr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dla przypadków gdzie ustalony planem wskaźnik</w:t>
      </w:r>
      <w:r w:rsidR="005E17A4" w:rsidRPr="00DB2E50">
        <w:rPr>
          <w:rFonts w:ascii="Calibri" w:hAnsi="Calibri" w:cs="Calibri"/>
          <w:color w:val="000000"/>
          <w:sz w:val="22"/>
          <w:szCs w:val="22"/>
        </w:rPr>
        <w:t xml:space="preserve"> powierzchni 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zabudowy, przyjmowany jak dla terenów </w:t>
      </w:r>
      <w:r w:rsidR="00B9332C" w:rsidRPr="00DB2E50">
        <w:rPr>
          <w:rFonts w:ascii="Calibri" w:hAnsi="Calibri" w:cs="Calibri"/>
          <w:b/>
          <w:color w:val="000000"/>
          <w:sz w:val="22"/>
          <w:szCs w:val="22"/>
        </w:rPr>
        <w:t>M</w:t>
      </w:r>
      <w:r w:rsidR="003F2045" w:rsidRPr="00DB2E50">
        <w:rPr>
          <w:rFonts w:ascii="Calibri" w:hAnsi="Calibri" w:cs="Calibri"/>
          <w:b/>
          <w:color w:val="000000"/>
          <w:sz w:val="22"/>
          <w:szCs w:val="22"/>
        </w:rPr>
        <w:t>N</w:t>
      </w:r>
      <w:r w:rsidR="00AC16E8" w:rsidRPr="00DB2E50">
        <w:rPr>
          <w:rFonts w:ascii="Calibri" w:hAnsi="Calibri" w:cs="Calibri"/>
          <w:b/>
          <w:color w:val="000000"/>
          <w:sz w:val="22"/>
          <w:szCs w:val="22"/>
        </w:rPr>
        <w:t>1</w:t>
      </w:r>
      <w:r w:rsidRPr="00DB2E50">
        <w:rPr>
          <w:rFonts w:ascii="Calibri" w:hAnsi="Calibri" w:cs="Calibri"/>
          <w:color w:val="000000"/>
          <w:sz w:val="22"/>
          <w:szCs w:val="22"/>
        </w:rPr>
        <w:t>, jest już przekroczony, obowiązuje zakaz zwiększania powierzchni zabudowy</w:t>
      </w:r>
      <w:r w:rsidR="00F93098" w:rsidRPr="00DB2E50">
        <w:rPr>
          <w:rFonts w:ascii="Calibri" w:hAnsi="Calibri" w:cs="Calibri"/>
          <w:color w:val="000000"/>
          <w:sz w:val="22"/>
          <w:szCs w:val="22"/>
        </w:rPr>
        <w:t>;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5C937C0" w14:textId="77777777" w:rsidR="00802874" w:rsidRPr="00DB2E50" w:rsidRDefault="00802874" w:rsidP="00DB2E50">
      <w:pPr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realizacja </w:t>
      </w:r>
      <w:r w:rsidRPr="00DB2E50">
        <w:rPr>
          <w:rFonts w:ascii="Calibri" w:hAnsi="Calibri" w:cs="Calibri"/>
          <w:bCs/>
          <w:sz w:val="22"/>
          <w:szCs w:val="22"/>
        </w:rPr>
        <w:t>nowych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lub rozbudowa istniejących budynków, a także zmiany zagospodarowania i użytkowania terenów nie mogą naruszać:</w:t>
      </w:r>
    </w:p>
    <w:p w14:paraId="036C9D97" w14:textId="77777777" w:rsidR="00802874" w:rsidRPr="00DB2E50" w:rsidRDefault="00802874" w:rsidP="00DB2E5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praw </w:t>
      </w:r>
      <w:r w:rsidRPr="00DB2E50">
        <w:rPr>
          <w:rFonts w:ascii="Calibri" w:hAnsi="Calibri" w:cs="Calibri"/>
          <w:color w:val="000000"/>
          <w:sz w:val="22"/>
          <w:szCs w:val="22"/>
        </w:rPr>
        <w:t>właścicieli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>, użytkowników i administratorów terenów sąsiadujących,</w:t>
      </w:r>
    </w:p>
    <w:p w14:paraId="78E65F5A" w14:textId="77777777" w:rsidR="00802874" w:rsidRPr="00DB2E50" w:rsidRDefault="00802874" w:rsidP="00DB2E5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norm </w:t>
      </w:r>
      <w:r w:rsidRPr="00DB2E50">
        <w:rPr>
          <w:rFonts w:ascii="Calibri" w:hAnsi="Calibri" w:cs="Calibri"/>
          <w:color w:val="000000"/>
          <w:sz w:val="22"/>
          <w:szCs w:val="22"/>
        </w:rPr>
        <w:t>technicznych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>, sanitarnych i przeciwpożarowych,</w:t>
      </w:r>
    </w:p>
    <w:p w14:paraId="38E4F40F" w14:textId="77777777" w:rsidR="00802874" w:rsidRPr="00DB2E50" w:rsidRDefault="00802874" w:rsidP="00DB2E5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innych wymagań, w tym dotyczących ochrony środowiska, przyrody i krajobrazu, ochrony dziedzictwa kulturowego i zabytków, gospodarki wodnej i geologii – określonych w przepisach odrębnych,</w:t>
      </w:r>
    </w:p>
    <w:p w14:paraId="5BF17BE0" w14:textId="77777777" w:rsidR="00AA6175" w:rsidRPr="00DB2E50" w:rsidRDefault="00802874" w:rsidP="00DB2E50">
      <w:pPr>
        <w:numPr>
          <w:ilvl w:val="0"/>
          <w:numId w:val="21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ograniczeń</w:t>
      </w: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w dysponowaniu terenem wynikających z prawomocnych decyzji administracyjnych</w:t>
      </w:r>
      <w:r w:rsidR="00AA6175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4273C0BC" w14:textId="5277CF88" w:rsidR="00802874" w:rsidRPr="00DB2E50" w:rsidRDefault="00AA6175" w:rsidP="00DB2E50">
      <w:pPr>
        <w:numPr>
          <w:ilvl w:val="0"/>
          <w:numId w:val="19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przypadku istniejących obiektów, np. produkcyjnych, czy usługowych, których działalność przekracza obowiązujące normy hałasowe </w:t>
      </w:r>
      <w:r w:rsidR="00523699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 terenach o określonej planem kategorii przeznaczenia, </w:t>
      </w: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wymagana jest </w:t>
      </w:r>
      <w:r w:rsidR="00523699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realizacja instalacji skutecznie redukujących hałas, bądź dokonanie zmiany technologii lub profilu prowadzonej działalności</w:t>
      </w:r>
      <w:r w:rsidR="00802874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.</w:t>
      </w:r>
    </w:p>
    <w:p w14:paraId="50ECC86F" w14:textId="5AE0434F" w:rsidR="00345B31" w:rsidRPr="00DB2E50" w:rsidRDefault="00345B31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>We wszystkich kategoriach terenów budowlanych w odniesieniu do kształtu dachów istniejącej zabudowy, dopuszcza się:</w:t>
      </w:r>
    </w:p>
    <w:p w14:paraId="26D23360" w14:textId="77777777" w:rsidR="00345B31" w:rsidRPr="00DB2E50" w:rsidRDefault="00345B31" w:rsidP="00B31B3D">
      <w:pPr>
        <w:numPr>
          <w:ilvl w:val="0"/>
          <w:numId w:val="9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utrzymanie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istniejącej geometrii dachów;</w:t>
      </w:r>
    </w:p>
    <w:p w14:paraId="6909B6AD" w14:textId="5C765C33" w:rsidR="00345B31" w:rsidRPr="00DB2E50" w:rsidRDefault="00345B31" w:rsidP="00B31B3D">
      <w:pPr>
        <w:numPr>
          <w:ilvl w:val="0"/>
          <w:numId w:val="9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przekroczenie ustalonej planem dopuszczalnej wysokości budynków w przypadku zmiany geometrii dachu istniejącego budynku, jeśli wynika to z zastąpienia dachu </w:t>
      </w:r>
      <w:r w:rsidR="003F2045" w:rsidRPr="00DB2E50">
        <w:rPr>
          <w:rFonts w:ascii="Calibri" w:hAnsi="Calibri" w:cs="Calibri"/>
          <w:color w:val="000000"/>
          <w:sz w:val="22"/>
          <w:szCs w:val="22"/>
        </w:rPr>
        <w:t>formą dachu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o spadku zgodnym</w:t>
      </w:r>
      <w:r w:rsidR="008C548E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z ustaleniami planu – bez możliwości zwiększenia liczby kondygnacji w budynku.</w:t>
      </w:r>
    </w:p>
    <w:p w14:paraId="5353745D" w14:textId="1A107972" w:rsidR="008E0D9C" w:rsidRPr="00DB2E50" w:rsidRDefault="008E0D9C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lastRenderedPageBreak/>
        <w:t xml:space="preserve">Za zgodne z planem uznaje się lokalizowanie w terenach o symbolach przeznaczenia: </w:t>
      </w:r>
      <w:r w:rsidRPr="00DB2E50">
        <w:rPr>
          <w:rFonts w:ascii="Calibri" w:hAnsi="Calibri" w:cs="Calibri"/>
          <w:b/>
          <w:color w:val="000000" w:themeColor="text1"/>
          <w:szCs w:val="22"/>
        </w:rPr>
        <w:t>MN</w:t>
      </w:r>
      <w:r w:rsidR="00CA1B33" w:rsidRPr="00DB2E50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DB2E50">
        <w:rPr>
          <w:rFonts w:ascii="Calibri" w:hAnsi="Calibri" w:cs="Calibri"/>
          <w:b/>
          <w:color w:val="000000" w:themeColor="text1"/>
          <w:szCs w:val="22"/>
        </w:rPr>
        <w:t>MU,</w:t>
      </w:r>
      <w:r w:rsidR="00CA1B33" w:rsidRPr="00DB2E50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Pr="00DB2E50">
        <w:rPr>
          <w:rFonts w:ascii="Calibri" w:hAnsi="Calibri" w:cs="Calibri"/>
          <w:b/>
          <w:color w:val="000000" w:themeColor="text1"/>
          <w:szCs w:val="22"/>
        </w:rPr>
        <w:t>M</w:t>
      </w:r>
      <w:r w:rsidR="004E5603" w:rsidRPr="00DB2E50">
        <w:rPr>
          <w:rFonts w:ascii="Calibri" w:hAnsi="Calibri" w:cs="Calibri"/>
          <w:b/>
          <w:color w:val="000000" w:themeColor="text1"/>
          <w:szCs w:val="22"/>
        </w:rPr>
        <w:t>M</w:t>
      </w:r>
      <w:r w:rsidR="00CA1B33" w:rsidRPr="00DB2E50">
        <w:rPr>
          <w:rFonts w:ascii="Calibri" w:hAnsi="Calibri" w:cs="Calibri"/>
          <w:b/>
          <w:color w:val="000000" w:themeColor="text1"/>
          <w:szCs w:val="22"/>
        </w:rPr>
        <w:t xml:space="preserve">, </w:t>
      </w:r>
      <w:r w:rsidRPr="00DB2E50">
        <w:rPr>
          <w:rFonts w:ascii="Calibri" w:hAnsi="Calibri" w:cs="Calibri"/>
          <w:b/>
          <w:color w:val="000000" w:themeColor="text1"/>
          <w:szCs w:val="22"/>
        </w:rPr>
        <w:t xml:space="preserve">U </w:t>
      </w:r>
      <w:r w:rsidRPr="00DB2E50">
        <w:rPr>
          <w:rFonts w:ascii="Calibri" w:hAnsi="Calibri" w:cs="Calibri"/>
          <w:color w:val="000000" w:themeColor="text1"/>
          <w:szCs w:val="22"/>
        </w:rPr>
        <w:t xml:space="preserve">samodzielnych obiektów i urządzeń służących </w:t>
      </w:r>
      <w:r w:rsidRPr="00DB2E50">
        <w:rPr>
          <w:rFonts w:ascii="Calibri" w:hAnsi="Calibri" w:cs="Calibri"/>
          <w:color w:val="000000"/>
          <w:szCs w:val="22"/>
        </w:rPr>
        <w:t xml:space="preserve">zaspokojeniu potrzeb </w:t>
      </w:r>
      <w:r w:rsidR="0050736C" w:rsidRPr="00DB2E50">
        <w:rPr>
          <w:rFonts w:ascii="Calibri" w:hAnsi="Calibri" w:cs="Calibri"/>
          <w:color w:val="000000"/>
          <w:szCs w:val="22"/>
        </w:rPr>
        <w:t>z zakresu usług publicznych, w tym szczególnie</w:t>
      </w:r>
      <w:r w:rsidRPr="00DB2E50">
        <w:rPr>
          <w:rFonts w:ascii="Calibri" w:hAnsi="Calibri" w:cs="Calibri"/>
          <w:color w:val="000000"/>
          <w:szCs w:val="22"/>
        </w:rPr>
        <w:t xml:space="preserve"> </w:t>
      </w:r>
      <w:r w:rsidR="0050736C" w:rsidRPr="00DB2E50">
        <w:rPr>
          <w:rFonts w:ascii="Calibri" w:hAnsi="Calibri" w:cs="Calibri"/>
          <w:color w:val="000000"/>
          <w:szCs w:val="22"/>
        </w:rPr>
        <w:t xml:space="preserve">kultury, </w:t>
      </w:r>
      <w:r w:rsidRPr="00DB2E50">
        <w:rPr>
          <w:rFonts w:ascii="Calibri" w:hAnsi="Calibri" w:cs="Calibri"/>
          <w:color w:val="000000"/>
          <w:szCs w:val="22"/>
        </w:rPr>
        <w:t xml:space="preserve">edukacji, opieki </w:t>
      </w:r>
      <w:r w:rsidR="004D5F92" w:rsidRPr="00DB2E50">
        <w:rPr>
          <w:rFonts w:ascii="Calibri" w:hAnsi="Calibri" w:cs="Calibri"/>
          <w:color w:val="000000"/>
          <w:szCs w:val="22"/>
        </w:rPr>
        <w:t xml:space="preserve">przedszkolnej, </w:t>
      </w:r>
      <w:r w:rsidRPr="00DB2E50">
        <w:rPr>
          <w:rFonts w:ascii="Calibri" w:hAnsi="Calibri" w:cs="Calibri"/>
          <w:color w:val="000000"/>
          <w:szCs w:val="22"/>
        </w:rPr>
        <w:t>zdrowotnej i pomocy społecznej.</w:t>
      </w:r>
    </w:p>
    <w:p w14:paraId="1D7CD9D3" w14:textId="7569ABEE" w:rsidR="00D5390A" w:rsidRPr="00DB2E50" w:rsidRDefault="00D5390A" w:rsidP="00DB2E50">
      <w:pPr>
        <w:pStyle w:val="standard"/>
        <w:numPr>
          <w:ilvl w:val="0"/>
          <w:numId w:val="18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Na całym obszarze planu obowiązuje zakaz zabudowy wielorodzinnej i szeregowej.</w:t>
      </w:r>
    </w:p>
    <w:p w14:paraId="16A7864E" w14:textId="51F157E7" w:rsidR="002A0A00" w:rsidRPr="00DB2E50" w:rsidRDefault="002A0A00" w:rsidP="00DB2E5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Ustalenia planu w zakresie dopuszczalnej wysokości zabudowy są określone indywidualnie w przepisach o przeznaczeniu terenów, w </w:t>
      </w:r>
      <w:r w:rsidRPr="00D507E9">
        <w:rPr>
          <w:rFonts w:ascii="Calibri" w:hAnsi="Calibri" w:cs="Calibri"/>
          <w:szCs w:val="22"/>
        </w:rPr>
        <w:t>Rozdzial</w:t>
      </w:r>
      <w:r w:rsidR="00C0684C" w:rsidRPr="00D507E9">
        <w:rPr>
          <w:rFonts w:ascii="Calibri" w:hAnsi="Calibri" w:cs="Calibri"/>
          <w:szCs w:val="22"/>
        </w:rPr>
        <w:t xml:space="preserve">e </w:t>
      </w:r>
      <w:r w:rsidR="00172096" w:rsidRPr="00D507E9">
        <w:rPr>
          <w:rFonts w:ascii="Calibri" w:hAnsi="Calibri" w:cs="Calibri"/>
          <w:szCs w:val="22"/>
        </w:rPr>
        <w:t>I</w:t>
      </w:r>
      <w:r w:rsidR="00C0684C" w:rsidRPr="00D507E9">
        <w:rPr>
          <w:rFonts w:ascii="Calibri" w:hAnsi="Calibri" w:cs="Calibri"/>
          <w:szCs w:val="22"/>
        </w:rPr>
        <w:t xml:space="preserve">V. Dla </w:t>
      </w:r>
      <w:r w:rsidR="00C0684C" w:rsidRPr="00DB2E50">
        <w:rPr>
          <w:rFonts w:ascii="Calibri" w:hAnsi="Calibri" w:cs="Calibri"/>
          <w:szCs w:val="22"/>
        </w:rPr>
        <w:t>obiektów i </w:t>
      </w:r>
      <w:r w:rsidRPr="00DB2E50">
        <w:rPr>
          <w:rFonts w:ascii="Calibri" w:hAnsi="Calibri" w:cs="Calibri"/>
          <w:szCs w:val="22"/>
        </w:rPr>
        <w:t>urządzeń infrastruktury technicznej, w tym telekomunikacyjnej typu maszty, wieże, słupy, kominy itp., plan nie określa dopuszczalnych wysokości.</w:t>
      </w:r>
    </w:p>
    <w:p w14:paraId="074E99BA" w14:textId="77777777" w:rsidR="001B1D75" w:rsidRPr="004E1C88" w:rsidRDefault="001B1D75" w:rsidP="001B1D75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4E1C88">
        <w:rPr>
          <w:rFonts w:ascii="Calibri" w:hAnsi="Calibri" w:cs="Calibri"/>
          <w:szCs w:val="22"/>
        </w:rPr>
        <w:t>W granicach terenu objętego planem dopuszcza się lokalizowanie nie wyznaczonych na rysunku planu urządzeń i sieci infrastruktury technicznej, pod warunkiem, że ich lokalizacja nie pozostaje w sprzeczności z pozostałymi ustaleniami planu, zgodnie z przepisami odrębnymi, w zakresie infrastruktury komunikacyjnej należy:</w:t>
      </w:r>
    </w:p>
    <w:p w14:paraId="6D6C3BC0" w14:textId="77777777" w:rsidR="001B1D75" w:rsidRPr="00181A37" w:rsidRDefault="001B1D75" w:rsidP="00B31B3D">
      <w:pPr>
        <w:pStyle w:val="Akapitzlist"/>
        <w:numPr>
          <w:ilvl w:val="0"/>
          <w:numId w:val="116"/>
        </w:numPr>
        <w:tabs>
          <w:tab w:val="left" w:pos="357"/>
        </w:tabs>
        <w:spacing w:after="0" w:line="276" w:lineRule="auto"/>
        <w:jc w:val="both"/>
        <w:rPr>
          <w:rFonts w:cs="Calibri"/>
        </w:rPr>
      </w:pPr>
      <w:r w:rsidRPr="00181A37">
        <w:rPr>
          <w:rFonts w:cs="Calibri"/>
        </w:rPr>
        <w:t xml:space="preserve">przestrzegać szczegółowych przepisów dotyczących przeciwdziałania i zwalczania zdarzeń awaryjnych, ze szczególnym uwzględnieniem minimalizacji ich szkodliwego oddziaływania na wody podziemne, </w:t>
      </w:r>
    </w:p>
    <w:p w14:paraId="6C3D2404" w14:textId="77777777" w:rsidR="001B1D75" w:rsidRPr="000F0D64" w:rsidRDefault="001B1D75" w:rsidP="00B31B3D">
      <w:pPr>
        <w:pStyle w:val="standard"/>
        <w:numPr>
          <w:ilvl w:val="0"/>
          <w:numId w:val="11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eastAsia="ArialMT" w:hAnsi="Calibri" w:cs="Calibri"/>
          <w:szCs w:val="22"/>
        </w:rPr>
      </w:pPr>
      <w:r w:rsidRPr="00181A37">
        <w:rPr>
          <w:rFonts w:ascii="Calibri" w:hAnsi="Calibri" w:cs="Calibri"/>
        </w:rPr>
        <w:t>racjonalnie stosować właściwe środki przy zimowym utrzymaniu dróg.</w:t>
      </w:r>
    </w:p>
    <w:p w14:paraId="22F9861A" w14:textId="5CC05BE7" w:rsidR="00CC68A5" w:rsidRPr="00DB2E50" w:rsidRDefault="005A5E64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Za zgodne z planem uznaje się wyznaczenie </w:t>
      </w:r>
      <w:r w:rsidR="007F0C7B" w:rsidRPr="00DB2E50">
        <w:rPr>
          <w:rFonts w:ascii="Calibri" w:hAnsi="Calibri" w:cs="Calibri"/>
          <w:color w:val="000000"/>
          <w:szCs w:val="22"/>
        </w:rPr>
        <w:t xml:space="preserve">dróg wewnętrznych, </w:t>
      </w:r>
      <w:r w:rsidRPr="00DB2E50">
        <w:rPr>
          <w:rFonts w:ascii="Calibri" w:hAnsi="Calibri" w:cs="Calibri"/>
          <w:color w:val="000000"/>
          <w:szCs w:val="22"/>
        </w:rPr>
        <w:t xml:space="preserve">dojazdów, ciągów pieszo-jezdnych oraz tras pieszych i rowerowych – nie oznaczonych na rysunku planu, przy zachowaniu wymogów przepisów odrębnych </w:t>
      </w:r>
      <w:r w:rsidR="008F0A14" w:rsidRPr="00DB2E50">
        <w:rPr>
          <w:rFonts w:ascii="Calibri" w:hAnsi="Calibri" w:cs="Calibri"/>
          <w:color w:val="000000"/>
          <w:szCs w:val="22"/>
        </w:rPr>
        <w:t>w zakresie</w:t>
      </w:r>
      <w:r w:rsidR="002C72B8" w:rsidRPr="00DB2E50">
        <w:rPr>
          <w:rFonts w:ascii="Calibri" w:hAnsi="Calibri" w:cs="Calibri"/>
          <w:color w:val="000000"/>
          <w:szCs w:val="22"/>
        </w:rPr>
        <w:t xml:space="preserve"> ochrony gruntów rolnych i </w:t>
      </w:r>
      <w:r w:rsidRPr="00DB2E50">
        <w:rPr>
          <w:rFonts w:ascii="Calibri" w:hAnsi="Calibri" w:cs="Calibri"/>
          <w:color w:val="000000"/>
          <w:szCs w:val="22"/>
        </w:rPr>
        <w:t>leśnych.</w:t>
      </w:r>
    </w:p>
    <w:p w14:paraId="6BDF0897" w14:textId="2729315B" w:rsidR="0057492F" w:rsidRPr="00DB2E50" w:rsidRDefault="0057492F" w:rsidP="00DB2E5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Ustalone planem wskaźniki intensywności zabudowy stosuje się przy realizacji inwestycji w terenach przeznaczonych w planie pod zabudowę; wskaź</w:t>
      </w:r>
      <w:r w:rsidR="005219E0" w:rsidRPr="00DB2E50">
        <w:rPr>
          <w:rFonts w:ascii="Calibri" w:hAnsi="Calibri" w:cs="Calibri"/>
          <w:szCs w:val="22"/>
        </w:rPr>
        <w:t>niki te nie mają zastosowania i </w:t>
      </w:r>
      <w:r w:rsidRPr="00DB2E50">
        <w:rPr>
          <w:rFonts w:ascii="Calibri" w:hAnsi="Calibri" w:cs="Calibri"/>
          <w:szCs w:val="22"/>
        </w:rPr>
        <w:t xml:space="preserve">nie zostały ustalone dla terenów komunikacji i infrastruktury technicznej oraz </w:t>
      </w:r>
      <w:r w:rsidR="00FC23AB" w:rsidRPr="00DB2E50">
        <w:rPr>
          <w:rFonts w:ascii="Calibri" w:hAnsi="Calibri" w:cs="Calibri"/>
          <w:szCs w:val="22"/>
        </w:rPr>
        <w:t>terenów niebudowlanych, czyli terenów rolnych,</w:t>
      </w:r>
      <w:r w:rsidRPr="00DB2E50">
        <w:rPr>
          <w:rFonts w:ascii="Calibri" w:hAnsi="Calibri" w:cs="Calibri"/>
          <w:szCs w:val="22"/>
        </w:rPr>
        <w:t xml:space="preserve"> w których plan dopuszcza lokalizację obiektów związanych z produkcją rolną</w:t>
      </w:r>
      <w:r w:rsidR="00FC23AB" w:rsidRPr="00DB2E50">
        <w:rPr>
          <w:rFonts w:ascii="Calibri" w:hAnsi="Calibri" w:cs="Calibri"/>
          <w:szCs w:val="22"/>
        </w:rPr>
        <w:t xml:space="preserve"> </w:t>
      </w:r>
      <w:r w:rsidRPr="00DB2E50">
        <w:rPr>
          <w:rFonts w:ascii="Calibri" w:hAnsi="Calibri" w:cs="Calibri"/>
          <w:szCs w:val="22"/>
        </w:rPr>
        <w:t>z dopuszczeniem zabudowy zagrodowej, bądź z dopuszczeniem na określonych warunkach rozbudowy istniejącej zabudowy zagrodowej.</w:t>
      </w:r>
    </w:p>
    <w:p w14:paraId="1110C4AD" w14:textId="3D18AC9D" w:rsidR="00A239BC" w:rsidRPr="00E614D2" w:rsidRDefault="00A239BC" w:rsidP="00DB2E5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W zabudowie jednorodzinnej i zagrodowej dopuszcza się  budowę budynku ścianą bez okien i drzwi bezpośrednio przy granicy działki budowlanej lub w odległości </w:t>
      </w:r>
      <w:r w:rsidR="00B65003">
        <w:rPr>
          <w:rFonts w:ascii="Calibri" w:hAnsi="Calibri" w:cs="Calibri"/>
          <w:color w:val="222222"/>
          <w:szCs w:val="22"/>
          <w:shd w:val="clear" w:color="auto" w:fill="FFFFFF"/>
        </w:rPr>
        <w:t xml:space="preserve"> do 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1,5 m, </w:t>
      </w:r>
      <w:r w:rsidR="00B65003">
        <w:rPr>
          <w:rFonts w:ascii="Calibri" w:hAnsi="Calibri" w:cs="Calibri"/>
          <w:color w:val="222222"/>
          <w:szCs w:val="22"/>
          <w:shd w:val="clear" w:color="auto" w:fill="FFFFFF"/>
        </w:rPr>
        <w:t>od granicy</w:t>
      </w:r>
      <w:r w:rsidR="00B65003"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</w:t>
      </w:r>
      <w:r w:rsidR="00B65003">
        <w:rPr>
          <w:rFonts w:ascii="Calibri" w:hAnsi="Calibri" w:cs="Calibri"/>
          <w:color w:val="222222"/>
          <w:szCs w:val="22"/>
          <w:shd w:val="clear" w:color="auto" w:fill="FFFFFF"/>
        </w:rPr>
        <w:t>działki</w:t>
      </w:r>
      <w:r w:rsidR="00B65003" w:rsidRPr="00E614D2">
        <w:rPr>
          <w:rFonts w:ascii="Calibri" w:hAnsi="Calibri" w:cs="Calibri"/>
          <w:color w:val="222222"/>
          <w:szCs w:val="22"/>
          <w:shd w:val="clear" w:color="auto" w:fill="FFFFFF"/>
        </w:rPr>
        <w:t xml:space="preserve"> </w:t>
      </w:r>
      <w:r w:rsidRPr="00E614D2">
        <w:rPr>
          <w:rFonts w:ascii="Calibri" w:hAnsi="Calibri" w:cs="Calibri"/>
          <w:color w:val="222222"/>
          <w:szCs w:val="22"/>
          <w:shd w:val="clear" w:color="auto" w:fill="FFFFFF"/>
        </w:rPr>
        <w:t>budowlanej o szerokości 16 m lub mniejszej - zgodnie z przepisami odrębnymi</w:t>
      </w:r>
      <w:r w:rsidRPr="00DB2E50">
        <w:rPr>
          <w:rFonts w:ascii="Calibri" w:hAnsi="Calibri" w:cs="Calibri"/>
          <w:color w:val="222222"/>
          <w:szCs w:val="22"/>
          <w:shd w:val="clear" w:color="auto" w:fill="FFFFFF"/>
        </w:rPr>
        <w:t>.</w:t>
      </w:r>
    </w:p>
    <w:p w14:paraId="0066C1AD" w14:textId="25B0F76D" w:rsidR="00015515" w:rsidRPr="00DB2E50" w:rsidRDefault="00015515" w:rsidP="00DB2E50">
      <w:pPr>
        <w:pStyle w:val="standard"/>
        <w:numPr>
          <w:ilvl w:val="0"/>
          <w:numId w:val="18"/>
        </w:numPr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Nie dopuszcza się lokalizowania obiektów o powierzchni sprzedaży przekraczającej 2 000 m</w:t>
      </w:r>
      <w:r w:rsidRPr="00DB2E50">
        <w:rPr>
          <w:rFonts w:ascii="Calibri" w:hAnsi="Calibri" w:cs="Calibri"/>
          <w:szCs w:val="22"/>
          <w:vertAlign w:val="superscript"/>
        </w:rPr>
        <w:t xml:space="preserve">2 </w:t>
      </w:r>
      <w:r w:rsidRPr="00DB2E50">
        <w:rPr>
          <w:rFonts w:ascii="Calibri" w:hAnsi="Calibri" w:cs="Calibri"/>
          <w:szCs w:val="22"/>
        </w:rPr>
        <w:t>.</w:t>
      </w:r>
    </w:p>
    <w:p w14:paraId="426936E3" w14:textId="214B165D" w:rsidR="00940306" w:rsidRPr="00F11060" w:rsidRDefault="00940306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687B98">
        <w:rPr>
          <w:rFonts w:ascii="Calibri" w:hAnsi="Calibri" w:cs="Calibri"/>
          <w:color w:val="000000" w:themeColor="text1"/>
        </w:rPr>
        <w:t>Linie zabudowy dla kondygnacji nadziemnych są tożsame z liniami zabudowy dla kondygnacji podziemnych; linie zabudowy zostały wskazane na rysunku planu.</w:t>
      </w:r>
    </w:p>
    <w:p w14:paraId="6659720E" w14:textId="3656FE5E" w:rsidR="0057492F" w:rsidRPr="00DB2E50" w:rsidRDefault="0057492F" w:rsidP="00DB2E50">
      <w:pPr>
        <w:pStyle w:val="standard"/>
        <w:numPr>
          <w:ilvl w:val="0"/>
          <w:numId w:val="1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Style w:val="Styl11pt"/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pacing w:val="-4"/>
          <w:szCs w:val="22"/>
        </w:rPr>
        <w:t xml:space="preserve">Obowiązuje zachowanie </w:t>
      </w:r>
      <w:r w:rsidRPr="00DB2E50">
        <w:rPr>
          <w:rFonts w:ascii="Calibri" w:hAnsi="Calibri" w:cs="Calibri"/>
          <w:color w:val="000000"/>
          <w:szCs w:val="22"/>
        </w:rPr>
        <w:t>ustalonej</w:t>
      </w:r>
      <w:r w:rsidRPr="00DB2E50">
        <w:rPr>
          <w:rFonts w:ascii="Calibri" w:hAnsi="Calibri" w:cs="Calibri"/>
          <w:color w:val="000000"/>
          <w:spacing w:val="-4"/>
          <w:szCs w:val="22"/>
        </w:rPr>
        <w:t xml:space="preserve"> planem kompozycji przestrzennej i wyznaczonych nieprzekraczalnych linii zabudowy; </w:t>
      </w:r>
      <w:r w:rsidRPr="00DB2E50">
        <w:rPr>
          <w:rFonts w:ascii="Calibri" w:eastAsia="TimesNewRoman" w:hAnsi="Calibri" w:cs="Calibri"/>
          <w:color w:val="000000"/>
          <w:szCs w:val="22"/>
        </w:rPr>
        <w:t>w przypadku braku wyznaczenia nieprzekraczalnych linii zabudowy na rysunku planu, sytuowanie budynków powinno się odbywać zgodnie z przepisami odrębnymi.</w:t>
      </w:r>
    </w:p>
    <w:p w14:paraId="223AAE5A" w14:textId="77777777" w:rsidR="00993114" w:rsidRPr="00DB2E50" w:rsidRDefault="00993114" w:rsidP="00DB2E50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7F34F5BE" w14:textId="06AA44A3" w:rsidR="00993114" w:rsidRPr="00DB2E50" w:rsidRDefault="00993114" w:rsidP="00DB2E50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>§8.</w:t>
      </w:r>
    </w:p>
    <w:p w14:paraId="2DC47B0D" w14:textId="77777777" w:rsidR="00993114" w:rsidRPr="00DB2E50" w:rsidRDefault="00993114" w:rsidP="00DB2E50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Zasady ochrony środowiska i przyrody wynikające z przepisów odrębnych, </w:t>
      </w: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br/>
        <w:t xml:space="preserve">prawomocnych rozporządzeń i decyzji </w:t>
      </w:r>
    </w:p>
    <w:p w14:paraId="65B17378" w14:textId="77777777" w:rsidR="00993114" w:rsidRPr="00DB2E50" w:rsidRDefault="00993114" w:rsidP="00DB2E50">
      <w:pPr>
        <w:keepNext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</w:p>
    <w:p w14:paraId="1EAEAC53" w14:textId="77777777" w:rsidR="004942CC" w:rsidRPr="00F90876" w:rsidRDefault="004942CC" w:rsidP="004942CC">
      <w:pPr>
        <w:pStyle w:val="standard"/>
        <w:numPr>
          <w:ilvl w:val="0"/>
          <w:numId w:val="2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Zgodnie z </w:t>
      </w:r>
      <w:r w:rsidRPr="00F90876">
        <w:rPr>
          <w:rFonts w:ascii="Calibri" w:hAnsi="Calibri" w:cs="Calibri"/>
          <w:szCs w:val="22"/>
        </w:rPr>
        <w:t>przepisami</w:t>
      </w:r>
      <w:r w:rsidRPr="00F90876">
        <w:rPr>
          <w:rFonts w:ascii="Calibri" w:hAnsi="Calibri" w:cs="Calibri"/>
          <w:color w:val="000000"/>
          <w:szCs w:val="22"/>
        </w:rPr>
        <w:t xml:space="preserve"> odrębnymi wskazuje się na rysunku planu obszary i obiekty podlegające ochronie przyrody na podstawie przepisów odrębnych:</w:t>
      </w:r>
    </w:p>
    <w:p w14:paraId="2E15BFEC" w14:textId="77777777" w:rsidR="004942CC" w:rsidRPr="00F90876" w:rsidRDefault="004942CC" w:rsidP="004942CC">
      <w:pPr>
        <w:numPr>
          <w:ilvl w:val="0"/>
          <w:numId w:val="119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proofErr w:type="spellStart"/>
      <w:r w:rsidRPr="00F90876">
        <w:rPr>
          <w:rFonts w:ascii="Calibri" w:hAnsi="Calibri" w:cs="Calibri"/>
          <w:color w:val="000000"/>
          <w:sz w:val="22"/>
          <w:szCs w:val="22"/>
        </w:rPr>
        <w:t>Południowomałopolski</w:t>
      </w:r>
      <w:proofErr w:type="spellEnd"/>
      <w:r w:rsidRPr="00F90876">
        <w:rPr>
          <w:rFonts w:ascii="Calibri" w:hAnsi="Calibri" w:cs="Calibri"/>
          <w:color w:val="000000"/>
          <w:sz w:val="22"/>
          <w:szCs w:val="22"/>
        </w:rPr>
        <w:t xml:space="preserve"> Obszar Chronionego Krajobrazu, który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obejmuje cały obszar planu; w obszarze planu obowiązują zakazy, nakazy i przyjęte </w:t>
      </w:r>
      <w:r w:rsidRPr="00F90876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zwolnienia od zakazów ustalone w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Uchwale </w:t>
      </w:r>
      <w:r w:rsidRPr="00F90876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Sejmiku Województwa Małopolskiego Nr XX/274/20 z dnia 27 kwietnia 2020 roku w/s </w:t>
      </w:r>
      <w:proofErr w:type="spellStart"/>
      <w:r w:rsidRPr="00F90876">
        <w:rPr>
          <w:rFonts w:ascii="Calibri" w:hAnsi="Calibri" w:cs="Calibri"/>
          <w:color w:val="000000" w:themeColor="text1"/>
          <w:sz w:val="22"/>
          <w:szCs w:val="22"/>
        </w:rPr>
        <w:t>Południowomałopolskiego</w:t>
      </w:r>
      <w:proofErr w:type="spellEnd"/>
      <w:r w:rsidRPr="00F90876">
        <w:rPr>
          <w:rFonts w:ascii="Calibri" w:hAnsi="Calibri" w:cs="Calibri"/>
          <w:color w:val="000000" w:themeColor="text1"/>
          <w:sz w:val="22"/>
          <w:szCs w:val="22"/>
        </w:rPr>
        <w:t xml:space="preserve"> Obszaru Chronionego Krajobrazu, w tym zakaz realizacji przedsięwzięć mogących znacząco oddziaływać na środowisko w rozumieniu przepisów ustawy z dnia 3 października 2008 r. o udostępnianiu informacji o środowisku i jego ochronie, udziale społeczeństwa w ochronie środowiska oraz o ocenach oddziaływania na środowisko</w:t>
      </w:r>
      <w:r w:rsidRPr="00F90876">
        <w:rPr>
          <w:rFonts w:ascii="Calibri" w:eastAsia="ArialMT" w:hAnsi="Calibri" w:cs="Calibri"/>
          <w:color w:val="000000" w:themeColor="text1"/>
          <w:sz w:val="22"/>
          <w:szCs w:val="22"/>
        </w:rPr>
        <w:t>;</w:t>
      </w:r>
    </w:p>
    <w:p w14:paraId="13709D6C" w14:textId="75BA6B4F" w:rsidR="004942CC" w:rsidRPr="00F90876" w:rsidRDefault="004942CC" w:rsidP="004942CC">
      <w:pPr>
        <w:numPr>
          <w:ilvl w:val="0"/>
          <w:numId w:val="11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fragmenty obszarów „Ostoja Gorczańska” PLH120018 - </w:t>
      </w:r>
      <w:r w:rsidRPr="00F90876">
        <w:rPr>
          <w:rFonts w:ascii="Calibri" w:hAnsi="Calibri" w:cs="Calibri"/>
          <w:sz w:val="22"/>
          <w:szCs w:val="22"/>
        </w:rPr>
        <w:t xml:space="preserve">w obszarach Natura 2000 zabrania się podejmowania działań mogących w istotny sposób pogorszyć stan siedlisk przyrodniczych oraz siedlisk gatunków roślin i zwierząt, a także w znaczący sposób wpływać negatywnie na gatunki, dla których ochrony został wyznaczony obszar Natura 2000 oraz pogorszyć integralność obszaru Natura 2000 lub jego powiązania z innymi obszarami; zasady ochrony terenów położonych w granicach obszarów Natura 2000 określają </w:t>
      </w:r>
      <w:r w:rsidRPr="00F90876">
        <w:rPr>
          <w:rFonts w:ascii="Calibri" w:hAnsi="Calibri" w:cs="Calibri"/>
          <w:color w:val="000000"/>
          <w:sz w:val="22"/>
          <w:szCs w:val="22"/>
        </w:rPr>
        <w:t>przepisy aktów ustanawiających ich prawną ochronę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F5ADEFA" w14:textId="75978F9D" w:rsidR="00D507E9" w:rsidRPr="00546C2E" w:rsidRDefault="00D507E9" w:rsidP="00B31B3D">
      <w:pPr>
        <w:pStyle w:val="standard"/>
        <w:numPr>
          <w:ilvl w:val="0"/>
          <w:numId w:val="25"/>
        </w:numPr>
        <w:spacing w:line="276" w:lineRule="auto"/>
        <w:rPr>
          <w:rFonts w:ascii="Calibri" w:hAnsi="Calibri" w:cs="Calibri"/>
          <w:i/>
          <w:color w:val="000000" w:themeColor="text1"/>
          <w:szCs w:val="22"/>
          <w:u w:val="single"/>
        </w:rPr>
      </w:pPr>
      <w:r w:rsidRPr="00EC2740">
        <w:rPr>
          <w:rFonts w:ascii="Calibri" w:hAnsi="Calibri" w:cs="Calibri"/>
          <w:color w:val="000000" w:themeColor="text1"/>
          <w:szCs w:val="22"/>
        </w:rPr>
        <w:t>Wskazuje się na rysunku planu strefę zakazu budowy nowych obiektów budowlanych od linii brzegowej Potok</w:t>
      </w:r>
      <w:r>
        <w:rPr>
          <w:rFonts w:ascii="Calibri" w:hAnsi="Calibri" w:cs="Calibri"/>
          <w:color w:val="000000" w:themeColor="text1"/>
          <w:szCs w:val="22"/>
        </w:rPr>
        <w:t>u</w:t>
      </w:r>
      <w:r w:rsidRPr="00EC2740">
        <w:rPr>
          <w:rFonts w:ascii="Calibri" w:hAnsi="Calibri" w:cs="Calibri"/>
          <w:color w:val="000000" w:themeColor="text1"/>
          <w:szCs w:val="22"/>
        </w:rPr>
        <w:t xml:space="preserve"> Knurowski</w:t>
      </w:r>
      <w:r w:rsidR="001B1D75">
        <w:rPr>
          <w:rFonts w:ascii="Calibri" w:hAnsi="Calibri" w:cs="Calibri"/>
          <w:color w:val="000000" w:themeColor="text1"/>
          <w:szCs w:val="22"/>
        </w:rPr>
        <w:t>ego</w:t>
      </w:r>
      <w:r w:rsidRPr="00EC2740">
        <w:rPr>
          <w:rFonts w:ascii="Calibri" w:hAnsi="Calibri" w:cs="Calibri"/>
          <w:color w:val="000000" w:themeColor="text1"/>
          <w:szCs w:val="22"/>
        </w:rPr>
        <w:t xml:space="preserve">, zgodnie z Uchwałą Sejmiku Województwa Małopolskiego Nr </w:t>
      </w:r>
      <w:r w:rsidRPr="00546C2E">
        <w:rPr>
          <w:rFonts w:ascii="Calibri" w:hAnsi="Calibri" w:cs="Calibri"/>
          <w:color w:val="000000" w:themeColor="text1"/>
          <w:szCs w:val="22"/>
        </w:rPr>
        <w:t xml:space="preserve">XX/274/20 z dnia 27 kwietnia 2020 roku w/s </w:t>
      </w:r>
      <w:proofErr w:type="spellStart"/>
      <w:r w:rsidRPr="00546C2E">
        <w:rPr>
          <w:rFonts w:ascii="Calibri" w:hAnsi="Calibri" w:cs="Calibri"/>
          <w:color w:val="000000" w:themeColor="text1"/>
          <w:szCs w:val="22"/>
        </w:rPr>
        <w:t>Południowomałopolskiego</w:t>
      </w:r>
      <w:proofErr w:type="spellEnd"/>
      <w:r w:rsidRPr="00546C2E">
        <w:rPr>
          <w:rFonts w:ascii="Calibri" w:hAnsi="Calibri" w:cs="Calibri"/>
          <w:color w:val="000000" w:themeColor="text1"/>
          <w:szCs w:val="22"/>
        </w:rPr>
        <w:t xml:space="preserve"> Obszaru Chronionego Krajobrazu.</w:t>
      </w:r>
    </w:p>
    <w:p w14:paraId="68C64614" w14:textId="4D5B2898" w:rsidR="00546C2E" w:rsidRPr="00F11060" w:rsidRDefault="00546C2E" w:rsidP="00B31B3D">
      <w:pPr>
        <w:pStyle w:val="standard"/>
        <w:numPr>
          <w:ilvl w:val="0"/>
          <w:numId w:val="25"/>
        </w:numPr>
        <w:spacing w:line="276" w:lineRule="auto"/>
        <w:rPr>
          <w:rFonts w:ascii="Calibri" w:hAnsi="Calibri" w:cs="Calibri"/>
          <w:szCs w:val="22"/>
        </w:rPr>
      </w:pPr>
      <w:r w:rsidRPr="00F11060">
        <w:rPr>
          <w:rFonts w:ascii="Calibri" w:eastAsia="ArialMT" w:hAnsi="Calibri" w:cs="Calibri"/>
          <w:szCs w:val="22"/>
        </w:rPr>
        <w:t>Na rysunku planu została wskazana o</w:t>
      </w:r>
      <w:r w:rsidRPr="00F11060">
        <w:rPr>
          <w:rFonts w:ascii="Calibri" w:hAnsi="Calibri" w:cs="Calibri"/>
          <w:bCs/>
          <w:szCs w:val="22"/>
        </w:rPr>
        <w:t>tulina Gorczańskiego Parku Narodowego</w:t>
      </w:r>
      <w:r w:rsidRPr="00F11060">
        <w:rPr>
          <w:rFonts w:ascii="Calibri" w:hAnsi="Calibri" w:cs="Calibri"/>
          <w:szCs w:val="22"/>
        </w:rPr>
        <w:t>;</w:t>
      </w:r>
      <w:r w:rsidR="00EB7C8F" w:rsidRPr="006B0BA6">
        <w:rPr>
          <w:rStyle w:val="Odwoaniedokomentarza"/>
          <w:rFonts w:ascii="Times New Roman" w:hAnsi="Times New Roman"/>
        </w:rPr>
        <w:t xml:space="preserve"> </w:t>
      </w:r>
      <w:r w:rsidRPr="00F11060">
        <w:rPr>
          <w:rFonts w:ascii="Calibri" w:hAnsi="Calibri" w:cs="Calibri"/>
          <w:szCs w:val="22"/>
        </w:rPr>
        <w:t>granicach otuliny obowiązują przepisy aktów ustanawiających ochronę prawną otuliny.</w:t>
      </w:r>
    </w:p>
    <w:p w14:paraId="3C1367AC" w14:textId="045DB0B0" w:rsidR="0046113F" w:rsidRPr="001B1D75" w:rsidRDefault="00A24DCA" w:rsidP="00B31B3D">
      <w:pPr>
        <w:pStyle w:val="standard"/>
        <w:numPr>
          <w:ilvl w:val="0"/>
          <w:numId w:val="25"/>
        </w:numPr>
        <w:spacing w:line="276" w:lineRule="auto"/>
        <w:rPr>
          <w:rFonts w:ascii="Calibri" w:eastAsia="ArialMT" w:hAnsi="Calibri" w:cs="Calibri"/>
          <w:szCs w:val="22"/>
        </w:rPr>
      </w:pPr>
      <w:r w:rsidRPr="001B1D75">
        <w:rPr>
          <w:rFonts w:ascii="Calibri" w:eastAsia="ArialMT" w:hAnsi="Calibri" w:cs="Calibri"/>
          <w:szCs w:val="22"/>
        </w:rPr>
        <w:t>W obszarze planu znajdują się dwa zbiorniki wód podziemnych, oznaczone na rysunku planu: GZWP Nr 440 „</w:t>
      </w:r>
      <w:r w:rsidR="00EC2740" w:rsidRPr="001B1D75">
        <w:rPr>
          <w:rFonts w:ascii="Calibri" w:eastAsia="ArialMT" w:hAnsi="Calibri" w:cs="Calibri"/>
          <w:szCs w:val="22"/>
        </w:rPr>
        <w:t xml:space="preserve">Dolina Kopalna </w:t>
      </w:r>
      <w:r w:rsidRPr="001B1D75">
        <w:rPr>
          <w:rFonts w:ascii="Calibri" w:eastAsia="ArialMT" w:hAnsi="Calibri" w:cs="Calibri"/>
          <w:szCs w:val="22"/>
        </w:rPr>
        <w:t>Nowy Targ” oraz Nr 439 „</w:t>
      </w:r>
      <w:r w:rsidR="00EC2740" w:rsidRPr="001B1D75">
        <w:rPr>
          <w:rFonts w:ascii="Calibri" w:eastAsia="ArialMT" w:hAnsi="Calibri" w:cs="Calibri"/>
          <w:szCs w:val="22"/>
        </w:rPr>
        <w:t xml:space="preserve">Zbiornik Warstw </w:t>
      </w:r>
      <w:r w:rsidRPr="001B1D75">
        <w:rPr>
          <w:rFonts w:ascii="Calibri" w:eastAsia="ArialMT" w:hAnsi="Calibri" w:cs="Calibri"/>
          <w:szCs w:val="22"/>
        </w:rPr>
        <w:t>Magura (Gorce)”; w granicach zbiorników wód poziemnych obowiązuj</w:t>
      </w:r>
      <w:r w:rsidR="00B65003" w:rsidRPr="001B1D75">
        <w:rPr>
          <w:rFonts w:ascii="Calibri" w:eastAsia="ArialMT" w:hAnsi="Calibri" w:cs="Calibri"/>
          <w:szCs w:val="22"/>
        </w:rPr>
        <w:t>ą przepisy odrębne</w:t>
      </w:r>
      <w:r w:rsidR="001B1D75" w:rsidRPr="001B1D75">
        <w:rPr>
          <w:rFonts w:ascii="Calibri" w:eastAsia="ArialMT" w:hAnsi="Calibri" w:cs="Calibri"/>
          <w:szCs w:val="22"/>
        </w:rPr>
        <w:t>.</w:t>
      </w:r>
    </w:p>
    <w:p w14:paraId="2487B51C" w14:textId="77777777" w:rsidR="001B1D75" w:rsidRDefault="001B1D75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F7D1836" w14:textId="04CF6CA5" w:rsidR="00417161" w:rsidRPr="00DB2E50" w:rsidRDefault="00417161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993114" w:rsidRPr="00DB2E50">
        <w:rPr>
          <w:rFonts w:ascii="Calibri" w:hAnsi="Calibri" w:cs="Calibri"/>
          <w:b/>
          <w:bCs/>
          <w:color w:val="000000"/>
          <w:sz w:val="22"/>
          <w:szCs w:val="22"/>
        </w:rPr>
        <w:t>9</w:t>
      </w: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0F0CBE46" w14:textId="6A458AEB" w:rsidR="00A3248D" w:rsidRPr="00DB2E50" w:rsidRDefault="00A3248D" w:rsidP="00DB2E50">
      <w:pPr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>Zasady ochrony środowiska, przyrody i krajobrazu</w:t>
      </w:r>
    </w:p>
    <w:p w14:paraId="08EF3FBA" w14:textId="77777777" w:rsidR="00A3248D" w:rsidRPr="00DB2E50" w:rsidRDefault="00A3248D" w:rsidP="00DB2E50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D16AA95" w14:textId="31F8F4F2" w:rsidR="00417161" w:rsidRPr="00DB2E50" w:rsidRDefault="00417161" w:rsidP="00B31B3D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 zakresie ochrony środowiska</w:t>
      </w:r>
      <w:r w:rsidR="00B9332C" w:rsidRPr="00DB2E50">
        <w:rPr>
          <w:rFonts w:ascii="Calibri" w:hAnsi="Calibri" w:cs="Calibri"/>
          <w:color w:val="000000"/>
          <w:szCs w:val="22"/>
        </w:rPr>
        <w:t>,</w:t>
      </w:r>
      <w:r w:rsidR="00925F50" w:rsidRPr="00DB2E50">
        <w:rPr>
          <w:rFonts w:ascii="Calibri" w:hAnsi="Calibri" w:cs="Calibri"/>
          <w:color w:val="000000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Cs w:val="22"/>
        </w:rPr>
        <w:t xml:space="preserve">przyrody </w:t>
      </w:r>
      <w:r w:rsidR="00B9332C" w:rsidRPr="00DB2E50">
        <w:rPr>
          <w:rFonts w:ascii="Calibri" w:hAnsi="Calibri" w:cs="Calibri"/>
          <w:color w:val="000000"/>
          <w:szCs w:val="22"/>
        </w:rPr>
        <w:t xml:space="preserve">i krajobrazu </w:t>
      </w:r>
      <w:r w:rsidRPr="00DB2E50">
        <w:rPr>
          <w:rFonts w:ascii="Calibri" w:hAnsi="Calibri" w:cs="Calibri"/>
          <w:color w:val="000000"/>
          <w:szCs w:val="22"/>
        </w:rPr>
        <w:t>ustala się:</w:t>
      </w:r>
    </w:p>
    <w:p w14:paraId="399ADD3D" w14:textId="5372893F" w:rsidR="00417161" w:rsidRPr="00DB2E50" w:rsidRDefault="00993114" w:rsidP="00B31B3D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nakazy</w:t>
      </w:r>
      <w:r w:rsidR="00417161" w:rsidRPr="00DB2E50">
        <w:rPr>
          <w:rFonts w:ascii="Calibri" w:hAnsi="Calibri" w:cs="Calibri"/>
          <w:color w:val="000000"/>
          <w:sz w:val="22"/>
          <w:szCs w:val="22"/>
        </w:rPr>
        <w:t>:</w:t>
      </w:r>
    </w:p>
    <w:p w14:paraId="7D07B1E2" w14:textId="77777777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>zagospodarowania gruntów w terenach przeznaczonych do zainwestowania zgodnie z ustaleniami planu - wskaźnikami powierzchni biologicznie czynnej, wskaźnikami powierzchni zabudowy oraz wskaźnikami intensywności zabudowy, wyznaczonymi dla poszczególnych kategorii terenów,</w:t>
      </w:r>
    </w:p>
    <w:p w14:paraId="7E26DF56" w14:textId="2100A2CF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 xml:space="preserve">ochrony walorów przyrodniczych poprzez zachowanie, pielęgnację, uzupełnienia  i cięcia sanitarne różnych form zieleni: nieurządzonej, urządzonej, użytków rolnych i zieleni nadrzecznej,  </w:t>
      </w:r>
    </w:p>
    <w:p w14:paraId="05262F1A" w14:textId="15FD6F8A" w:rsidR="00417161" w:rsidRPr="00DB2E50" w:rsidRDefault="00417161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NewRoman" w:cs="Calibri"/>
          <w:color w:val="000000"/>
        </w:rPr>
      </w:pPr>
      <w:r w:rsidRPr="00DB2E50">
        <w:rPr>
          <w:rFonts w:cs="Calibri"/>
          <w:color w:val="000000" w:themeColor="text1"/>
        </w:rPr>
        <w:t xml:space="preserve">ochrony istniejących </w:t>
      </w:r>
      <w:proofErr w:type="spellStart"/>
      <w:r w:rsidRPr="00DB2E50">
        <w:rPr>
          <w:rFonts w:cs="Calibri"/>
          <w:color w:val="000000" w:themeColor="text1"/>
        </w:rPr>
        <w:t>zadrzewień</w:t>
      </w:r>
      <w:proofErr w:type="spellEnd"/>
      <w:r w:rsidRPr="00DB2E50">
        <w:rPr>
          <w:rFonts w:cs="Calibri"/>
          <w:color w:val="000000" w:themeColor="text1"/>
        </w:rPr>
        <w:t xml:space="preserve">, pielęgnacji i uzupełnień </w:t>
      </w:r>
      <w:proofErr w:type="spellStart"/>
      <w:r w:rsidRPr="00DB2E50">
        <w:rPr>
          <w:rFonts w:cs="Calibri"/>
          <w:color w:val="000000" w:themeColor="text1"/>
        </w:rPr>
        <w:t>nasadzeń</w:t>
      </w:r>
      <w:proofErr w:type="spellEnd"/>
      <w:r w:rsidRPr="00DB2E50">
        <w:rPr>
          <w:rFonts w:cs="Calibri"/>
          <w:color w:val="000000" w:themeColor="text1"/>
        </w:rPr>
        <w:t xml:space="preserve"> w celu ochrony gleb przed erozją</w:t>
      </w:r>
      <w:r w:rsidRPr="00DB2E50">
        <w:rPr>
          <w:rFonts w:eastAsia="TimesNewRoman" w:cs="Calibri"/>
          <w:color w:val="000000"/>
        </w:rPr>
        <w:t xml:space="preserve"> w terenach oznaczonych symbolem Z</w:t>
      </w:r>
      <w:r w:rsidR="004E5603" w:rsidRPr="00DB2E50">
        <w:rPr>
          <w:rFonts w:eastAsia="TimesNewRoman" w:cs="Calibri"/>
          <w:color w:val="000000"/>
        </w:rPr>
        <w:t>N</w:t>
      </w:r>
      <w:r w:rsidR="00B858F8" w:rsidRPr="00DB2E50">
        <w:rPr>
          <w:rFonts w:eastAsia="TimesNewRoman" w:cs="Calibri"/>
          <w:color w:val="000000"/>
        </w:rPr>
        <w:t>, w tym położonych w obrębie terenów zagrożonych osuwaniem się mas ziemnych</w:t>
      </w:r>
      <w:r w:rsidR="00F93098" w:rsidRPr="00DB2E50">
        <w:rPr>
          <w:rFonts w:eastAsia="TimesNewRoman" w:cs="Calibri"/>
          <w:color w:val="000000"/>
        </w:rPr>
        <w:t>,</w:t>
      </w:r>
    </w:p>
    <w:p w14:paraId="24E9A5EE" w14:textId="09FA64E0" w:rsidR="00417161" w:rsidRPr="00DB2E50" w:rsidRDefault="00417161" w:rsidP="00DB2E50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ochrony przed osuszeniem małych i okresowych zbiorników wodnych,</w:t>
      </w:r>
    </w:p>
    <w:p w14:paraId="328F58C1" w14:textId="62B8B579" w:rsidR="00417161" w:rsidRPr="00DB2E50" w:rsidRDefault="00417161" w:rsidP="00DB2E50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ochrony obudowy biologicznej rzek i potoków,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 xml:space="preserve"> ujawnionych i nieujawnionych z </w:t>
      </w:r>
      <w:r w:rsidRPr="00DB2E50">
        <w:rPr>
          <w:rFonts w:ascii="Calibri" w:hAnsi="Calibri" w:cs="Calibri"/>
          <w:color w:val="000000"/>
          <w:sz w:val="22"/>
          <w:szCs w:val="22"/>
        </w:rPr>
        <w:t>nazwy na rysunku planu, przed zniszczeniem i przerwaniem ciągłości oraz zmianami stosunków wodnych,</w:t>
      </w:r>
      <w:r w:rsidR="005E78DA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F05F07A" w14:textId="77777777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>ochrony rowów odwadniających zgodnie z przepisami odrębnymi,</w:t>
      </w:r>
    </w:p>
    <w:p w14:paraId="404CADEB" w14:textId="77777777" w:rsidR="00417161" w:rsidRPr="00DB2E50" w:rsidRDefault="00417161" w:rsidP="00DB2E50">
      <w:pPr>
        <w:widowControl w:val="0"/>
        <w:numPr>
          <w:ilvl w:val="0"/>
          <w:numId w:val="5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dbałości o płynność przepływu wód w rzekach, potokach, rowach wodnych i przydrożnych oraz o drożność przepustów,</w:t>
      </w:r>
    </w:p>
    <w:p w14:paraId="58B8E6FD" w14:textId="60EB5145" w:rsidR="00417161" w:rsidRPr="00DB2E50" w:rsidRDefault="00417161" w:rsidP="00DB2E5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lastRenderedPageBreak/>
        <w:t xml:space="preserve">dopuszczenia w obrębie rzek i potoków </w:t>
      </w:r>
      <w:r w:rsidR="000C2187" w:rsidRPr="00DB2E50">
        <w:rPr>
          <w:rFonts w:ascii="Calibri" w:hAnsi="Calibri" w:cs="Calibri"/>
          <w:color w:val="000000"/>
          <w:sz w:val="22"/>
          <w:szCs w:val="22"/>
        </w:rPr>
        <w:t xml:space="preserve">wszelkich </w:t>
      </w:r>
      <w:r w:rsidR="00266F56" w:rsidRPr="00DB2E50">
        <w:rPr>
          <w:rFonts w:ascii="Calibri" w:hAnsi="Calibri" w:cs="Calibri"/>
          <w:color w:val="000000"/>
          <w:sz w:val="22"/>
          <w:szCs w:val="22"/>
        </w:rPr>
        <w:t>działań i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zabezpieczeń przeciwpowodziowych, </w:t>
      </w:r>
      <w:r w:rsidR="00266F56" w:rsidRPr="00DB2E50">
        <w:rPr>
          <w:rFonts w:ascii="Calibri" w:hAnsi="Calibri" w:cs="Calibri"/>
          <w:color w:val="000000"/>
          <w:sz w:val="22"/>
          <w:szCs w:val="22"/>
        </w:rPr>
        <w:t>zgodnie z przepisami odrębnymi,</w:t>
      </w:r>
    </w:p>
    <w:p w14:paraId="411C3C79" w14:textId="77777777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eastAsiaTheme="minorHAnsi" w:cs="Calibri"/>
          <w:color w:val="000000" w:themeColor="text1"/>
        </w:rPr>
        <w:t>utrzymania</w:t>
      </w:r>
      <w:r w:rsidRPr="00DB2E50">
        <w:rPr>
          <w:rFonts w:cs="Calibri"/>
          <w:color w:val="000000" w:themeColor="text1"/>
        </w:rPr>
        <w:t xml:space="preserve"> i rozbudowy systemu odprowadzania ścieków sanitarnych oraz opadowych, zgodnie z przepisami odrębnymi,</w:t>
      </w:r>
    </w:p>
    <w:p w14:paraId="488250DA" w14:textId="77777777" w:rsidR="000C2187" w:rsidRPr="00DB2E50" w:rsidRDefault="000C2187" w:rsidP="00DB2E5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dopuszczenia odbudowy i remontów urządzeń m</w:t>
      </w:r>
      <w:r w:rsidR="00F21B06" w:rsidRPr="00DB2E50">
        <w:rPr>
          <w:rFonts w:ascii="Calibri" w:hAnsi="Calibri" w:cs="Calibri"/>
          <w:color w:val="000000"/>
          <w:sz w:val="22"/>
          <w:szCs w:val="22"/>
        </w:rPr>
        <w:t>elioracji wodnych, w zakresie i </w:t>
      </w:r>
      <w:r w:rsidRPr="00DB2E50">
        <w:rPr>
          <w:rFonts w:ascii="Calibri" w:hAnsi="Calibri" w:cs="Calibri"/>
          <w:color w:val="000000"/>
          <w:sz w:val="22"/>
          <w:szCs w:val="22"/>
        </w:rPr>
        <w:t>rozmiarze wynikającym z potrzeb zabezpieczenia przeciwpowodziowego,</w:t>
      </w:r>
    </w:p>
    <w:p w14:paraId="75674977" w14:textId="2B09A241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eastAsiaTheme="minorHAnsi" w:cs="Calibri"/>
          <w:color w:val="000000" w:themeColor="text1"/>
        </w:rPr>
        <w:t>prowadzenia</w:t>
      </w:r>
      <w:r w:rsidRPr="00DB2E50">
        <w:rPr>
          <w:rFonts w:cs="Calibri"/>
          <w:color w:val="000000" w:themeColor="text1"/>
        </w:rPr>
        <w:t xml:space="preserve"> gospodarki odpadami zgodnie z obowiązującymi przepisami ponadlokalnymi oraz regulacjami obowiązującymi w gminie Nowy Targ, z uwzględnieniem segregacji odpadów u źródeł ich powstania, z jednoczesnym wyodrębnieniem odpadów niebezpiecznych,</w:t>
      </w:r>
    </w:p>
    <w:p w14:paraId="167A502C" w14:textId="77777777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 xml:space="preserve"> </w:t>
      </w:r>
      <w:r w:rsidRPr="00DB2E50">
        <w:rPr>
          <w:rFonts w:eastAsiaTheme="minorHAnsi" w:cs="Calibri"/>
          <w:color w:val="000000" w:themeColor="text1"/>
        </w:rPr>
        <w:t>budowy</w:t>
      </w:r>
      <w:r w:rsidRPr="00DB2E50">
        <w:rPr>
          <w:rFonts w:cs="Calibri"/>
          <w:color w:val="000000" w:themeColor="text1"/>
        </w:rPr>
        <w:t xml:space="preserve"> i lokalizacji urządzeń i sieci infrastruktury elektroenergetyki i telekomunikacji zgodnie z wymogami określonymi w przepisach odrębnych, </w:t>
      </w:r>
    </w:p>
    <w:p w14:paraId="6D626ECA" w14:textId="77777777" w:rsidR="00B9332C" w:rsidRPr="00DB2E50" w:rsidRDefault="00B9332C" w:rsidP="00DB2E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eastAsiaTheme="minorHAnsi" w:cs="Calibri"/>
          <w:color w:val="000000" w:themeColor="text1"/>
        </w:rPr>
        <w:t>zachowania</w:t>
      </w:r>
      <w:r w:rsidRPr="00DB2E50">
        <w:rPr>
          <w:rFonts w:cs="Calibri"/>
          <w:color w:val="000000" w:themeColor="text1"/>
        </w:rPr>
        <w:t xml:space="preserve"> zasady, aby prowadzona działalność nie powodowała przekroczenia obowiązujących standardów jakości środowiska,</w:t>
      </w:r>
    </w:p>
    <w:p w14:paraId="4A4311EB" w14:textId="124BA422" w:rsidR="00417161" w:rsidRPr="00D82CC8" w:rsidRDefault="00417161" w:rsidP="00F1106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eastAsia="TimesNewRoman" w:cs="Calibri"/>
          <w:color w:val="000000"/>
        </w:rPr>
      </w:pPr>
      <w:r w:rsidRPr="00D82CC8">
        <w:rPr>
          <w:rFonts w:eastAsia="TimesNewRoman" w:cs="Calibri"/>
          <w:color w:val="000000"/>
        </w:rPr>
        <w:t xml:space="preserve">pokrycia potrzeb cieplnych nowych budynków w oparciu o ekologiczne źródła ciepła (w tym energię elektryczną, paliwa ekologiczne, alternatywne źródła energii) oraz dopuszczone prawem urządzenia grzewcze nowej generacji </w:t>
      </w:r>
      <w:r w:rsidR="00242A45" w:rsidRPr="00D82CC8">
        <w:rPr>
          <w:rFonts w:eastAsia="TimesNewRoman" w:cs="Calibri"/>
          <w:color w:val="000000"/>
        </w:rPr>
        <w:t>–</w:t>
      </w:r>
      <w:r w:rsidRPr="00D82CC8">
        <w:rPr>
          <w:rFonts w:eastAsia="TimesNewRoman" w:cs="Calibri"/>
          <w:color w:val="000000"/>
        </w:rPr>
        <w:t xml:space="preserve"> </w:t>
      </w:r>
      <w:r w:rsidRPr="00D82CC8">
        <w:rPr>
          <w:rFonts w:cs="Calibri"/>
          <w:color w:val="000000"/>
        </w:rPr>
        <w:t>spełniające</w:t>
      </w:r>
      <w:r w:rsidR="005E78DA" w:rsidRPr="00D82CC8">
        <w:rPr>
          <w:rFonts w:cs="Calibri"/>
          <w:color w:val="000000"/>
        </w:rPr>
        <w:t xml:space="preserve"> </w:t>
      </w:r>
      <w:r w:rsidR="00D032C5" w:rsidRPr="00D82CC8">
        <w:rPr>
          <w:rFonts w:cs="Calibri"/>
          <w:color w:val="000000"/>
        </w:rPr>
        <w:t xml:space="preserve">odpowiednio </w:t>
      </w:r>
      <w:r w:rsidRPr="00D82CC8">
        <w:rPr>
          <w:rFonts w:cs="Calibri"/>
          <w:color w:val="000000"/>
        </w:rPr>
        <w:t>wymagania emisyjne,</w:t>
      </w:r>
    </w:p>
    <w:p w14:paraId="0A133406" w14:textId="033CC4D7" w:rsidR="00417161" w:rsidRPr="00DB2E50" w:rsidRDefault="00417161" w:rsidP="00DB2E50">
      <w:pPr>
        <w:numPr>
          <w:ilvl w:val="0"/>
          <w:numId w:val="5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zachowania strefy wolnej od zabudowy od granicy lasów</w:t>
      </w:r>
      <w:r w:rsidR="00492A94" w:rsidRPr="00492A94">
        <w:rPr>
          <w:rFonts w:ascii="Calibri" w:eastAsia="TimesNewRoman" w:hAnsi="Calibri" w:cs="Calibri"/>
          <w:color w:val="000000"/>
          <w:sz w:val="22"/>
          <w:szCs w:val="22"/>
        </w:rPr>
        <w:t xml:space="preserve"> zgodnie z przepisami odrębnymi;</w:t>
      </w:r>
    </w:p>
    <w:p w14:paraId="1DBF80E1" w14:textId="3BE63208" w:rsidR="00417161" w:rsidRPr="00DB2E50" w:rsidRDefault="0042143C" w:rsidP="00B31B3D">
      <w:pPr>
        <w:numPr>
          <w:ilvl w:val="0"/>
          <w:numId w:val="23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zakazuje się</w:t>
      </w:r>
      <w:r w:rsidR="00417161" w:rsidRPr="00DB2E50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7C41250E" w14:textId="73AD3945" w:rsidR="0042143C" w:rsidRPr="00D2125A" w:rsidRDefault="0042143C" w:rsidP="00F11060">
      <w:pPr>
        <w:widowControl w:val="0"/>
        <w:numPr>
          <w:ilvl w:val="0"/>
          <w:numId w:val="4"/>
        </w:numPr>
        <w:tabs>
          <w:tab w:val="right" w:pos="284"/>
          <w:tab w:val="left" w:pos="40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2125A">
        <w:rPr>
          <w:rFonts w:ascii="Calibri" w:hAnsi="Calibri" w:cs="Calibri"/>
          <w:color w:val="000000" w:themeColor="text1"/>
          <w:sz w:val="22"/>
          <w:szCs w:val="22"/>
        </w:rPr>
        <w:t>budowy ciągów infrastruktury technicznej i komunikacyjnej, które tworzą bariery ekologiczne dla przejść zwierząt i płazów, bez rozwiązań umożliwiających ich przekraczanie (np. otworów, przepustów</w:t>
      </w:r>
      <w:r w:rsidRPr="00D2125A">
        <w:rPr>
          <w:rFonts w:ascii="Calibri" w:hAnsi="Calibri" w:cs="Calibri"/>
          <w:color w:val="000000"/>
          <w:sz w:val="22"/>
          <w:szCs w:val="22"/>
        </w:rPr>
        <w:t>),</w:t>
      </w:r>
    </w:p>
    <w:p w14:paraId="2FE4EE29" w14:textId="77777777" w:rsidR="00F71DA3" w:rsidRPr="00DB2E50" w:rsidRDefault="00417161" w:rsidP="00DB2E50">
      <w:pPr>
        <w:numPr>
          <w:ilvl w:val="0"/>
          <w:numId w:val="4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odprowadzania nie oczyszczonych ścieków do gruntu, cieków powierzchniowych oraz powierzchniowych zbiorników wód</w:t>
      </w:r>
      <w:r w:rsidR="00F71DA3" w:rsidRPr="00DB2E50">
        <w:rPr>
          <w:rFonts w:ascii="Calibri" w:eastAsia="TimesNewRoman" w:hAnsi="Calibri" w:cs="Calibri"/>
          <w:color w:val="000000"/>
          <w:sz w:val="22"/>
          <w:szCs w:val="22"/>
        </w:rPr>
        <w:t>,</w:t>
      </w:r>
    </w:p>
    <w:p w14:paraId="70E82F68" w14:textId="66D35458" w:rsidR="0042143C" w:rsidRPr="00DB2E50" w:rsidRDefault="00F71DA3" w:rsidP="00DB2E5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cs="Calibri"/>
          <w:color w:val="000000" w:themeColor="text1"/>
        </w:rPr>
      </w:pPr>
      <w:r w:rsidRPr="00DB2E50">
        <w:rPr>
          <w:rFonts w:cs="Calibri"/>
          <w:color w:val="000000" w:themeColor="text1"/>
        </w:rPr>
        <w:t>zgodnie z wymogami przepisów odrębnych - zakaz lokalizacji obiektów budowlanych w terenach wód powierzchniowych śródlądowych, zakaz nie dotyczy mostów i połączeń komunikacyjnych zapewniających ciągłość w systemie komunikacyjnym obszaru oraz budowli hydrotechnicznych niezbędnych dla realizacji zadań związanych z utrzymaniem wód oraz ochroną przeciwpowodziową oraz małych elektrowni wodnych</w:t>
      </w:r>
      <w:r w:rsidR="0042143C" w:rsidRPr="00DB2E50">
        <w:rPr>
          <w:rFonts w:cs="Calibri"/>
          <w:color w:val="000000" w:themeColor="text1"/>
        </w:rPr>
        <w:t>.</w:t>
      </w:r>
    </w:p>
    <w:p w14:paraId="742169B8" w14:textId="5CFD9FA0" w:rsidR="0042143C" w:rsidRPr="00DB2E50" w:rsidRDefault="00C623B1" w:rsidP="00B31B3D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D</w:t>
      </w:r>
      <w:r w:rsidR="00F71DA3" w:rsidRPr="00DB2E50">
        <w:rPr>
          <w:rFonts w:ascii="Calibri" w:hAnsi="Calibri" w:cs="Calibri"/>
          <w:color w:val="000000"/>
          <w:szCs w:val="22"/>
        </w:rPr>
        <w:t>opuszcza się realizację nie ustalonych planem obiektów służących utrzymaniu i regulacji wód; prowadzenie prac remontowych i konserwacyjnych oraz wszelkich działań prowadzących do zabezpieczeń przeciwpowodziowych, zgodnie z przepisami odrębnymi.</w:t>
      </w:r>
    </w:p>
    <w:p w14:paraId="2E41D804" w14:textId="77777777" w:rsidR="0073171B" w:rsidRPr="00DB2E50" w:rsidRDefault="00693FE6" w:rsidP="00B31B3D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 obszarze planu wyznacza się</w:t>
      </w:r>
      <w:r w:rsidR="0073171B" w:rsidRPr="00DB2E50">
        <w:rPr>
          <w:rFonts w:ascii="Calibri" w:hAnsi="Calibri" w:cs="Calibri"/>
          <w:color w:val="000000"/>
          <w:szCs w:val="22"/>
        </w:rPr>
        <w:t>:</w:t>
      </w:r>
    </w:p>
    <w:p w14:paraId="6CA20107" w14:textId="0EDEF8F5" w:rsidR="0073171B" w:rsidRPr="00DB2E50" w:rsidRDefault="00693FE6" w:rsidP="00B31B3D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 strefę </w:t>
      </w:r>
      <w:r w:rsidR="0073171B" w:rsidRPr="00DB2E50">
        <w:rPr>
          <w:rFonts w:ascii="Calibri" w:hAnsi="Calibri" w:cs="Calibri"/>
          <w:color w:val="000000"/>
          <w:szCs w:val="22"/>
        </w:rPr>
        <w:t>zwartej zabudowy</w:t>
      </w:r>
      <w:r w:rsidRPr="00DB2E50">
        <w:rPr>
          <w:rFonts w:ascii="Calibri" w:hAnsi="Calibri" w:cs="Calibri"/>
          <w:color w:val="000000"/>
          <w:szCs w:val="22"/>
        </w:rPr>
        <w:t xml:space="preserve"> wsi; w strefie obowiązuje zachowanie historycznych zespołów osiedleńczych wraz siecią drożną i istniejącą zielenią wysoką</w:t>
      </w:r>
      <w:r w:rsidR="000C659B" w:rsidRPr="00DB2E50">
        <w:rPr>
          <w:rFonts w:ascii="Calibri" w:hAnsi="Calibri" w:cs="Calibri"/>
          <w:color w:val="000000"/>
          <w:szCs w:val="22"/>
        </w:rPr>
        <w:t xml:space="preserve"> oraz</w:t>
      </w:r>
      <w:r w:rsidRPr="00DB2E50">
        <w:rPr>
          <w:rFonts w:ascii="Calibri" w:hAnsi="Calibri" w:cs="Calibri"/>
          <w:color w:val="000000"/>
          <w:szCs w:val="22"/>
        </w:rPr>
        <w:t xml:space="preserve"> szczególna dbałość o utrzymanie regionalnego charakteru i formy zabudowy</w:t>
      </w:r>
      <w:r w:rsidR="0073171B" w:rsidRPr="00DB2E50">
        <w:rPr>
          <w:rFonts w:ascii="Calibri" w:hAnsi="Calibri" w:cs="Calibri"/>
          <w:color w:val="000000"/>
          <w:szCs w:val="22"/>
        </w:rPr>
        <w:t>;</w:t>
      </w:r>
    </w:p>
    <w:p w14:paraId="3489AA4B" w14:textId="39A1F52D" w:rsidR="00791D9F" w:rsidRPr="00DB2E50" w:rsidRDefault="0088545D" w:rsidP="00B31B3D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strefę ekstensywnej zabudowy w dolnych partiach stoków gorczańskich – zgodnie ze wskazaniami Studium;</w:t>
      </w:r>
      <w:r w:rsidR="00693FE6" w:rsidRPr="00DB2E50">
        <w:rPr>
          <w:rFonts w:ascii="Calibri" w:hAnsi="Calibri" w:cs="Calibri"/>
          <w:color w:val="000000"/>
          <w:szCs w:val="22"/>
        </w:rPr>
        <w:t xml:space="preserve"> </w:t>
      </w:r>
    </w:p>
    <w:p w14:paraId="3E64AB90" w14:textId="4F61090D" w:rsidR="0073171B" w:rsidRPr="00DB2E50" w:rsidRDefault="000C659B" w:rsidP="00B31B3D">
      <w:pPr>
        <w:pStyle w:val="standard"/>
        <w:numPr>
          <w:ilvl w:val="1"/>
          <w:numId w:val="22"/>
        </w:numPr>
        <w:tabs>
          <w:tab w:val="clear" w:pos="567"/>
          <w:tab w:val="clear" w:pos="1440"/>
        </w:tabs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 obszarze planu</w:t>
      </w:r>
      <w:r w:rsidR="0088545D" w:rsidRPr="00DB2E50">
        <w:rPr>
          <w:rFonts w:ascii="Calibri" w:hAnsi="Calibri" w:cs="Calibri"/>
          <w:color w:val="000000"/>
          <w:szCs w:val="22"/>
        </w:rPr>
        <w:t xml:space="preserve"> obowiązują odpowiednie wskaźniki powierzchni zabudowy, powierzchni biologicznie czynnej oraz intensywności zabudowy ustalone w rozdziale IV planu. </w:t>
      </w:r>
    </w:p>
    <w:p w14:paraId="1E48A547" w14:textId="77777777" w:rsidR="00492A94" w:rsidRPr="000C659B" w:rsidRDefault="00492A94" w:rsidP="00B31B3D">
      <w:pPr>
        <w:pStyle w:val="standard"/>
        <w:numPr>
          <w:ilvl w:val="0"/>
          <w:numId w:val="2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Wskazuje się tereny dla których określa się </w:t>
      </w:r>
      <w:r w:rsidRPr="000C659B">
        <w:rPr>
          <w:rFonts w:ascii="Calibri" w:hAnsi="Calibri" w:cs="Calibri"/>
          <w:b/>
          <w:color w:val="000000"/>
          <w:szCs w:val="22"/>
        </w:rPr>
        <w:t>dopuszczalne poziomy hałasu</w:t>
      </w:r>
      <w:r w:rsidRPr="000C659B">
        <w:rPr>
          <w:rFonts w:ascii="Calibri" w:hAnsi="Calibri" w:cs="Calibri"/>
          <w:color w:val="000000"/>
          <w:szCs w:val="22"/>
        </w:rPr>
        <w:t xml:space="preserve">; dla terenów, które są faktycznie zagospodarowane, należy przyjmować poziom hałasu ustalony dla podstawowego przeznaczenia terenów zgodnie z przepisami odrębnymi: </w:t>
      </w:r>
    </w:p>
    <w:p w14:paraId="63F95827" w14:textId="77777777" w:rsidR="00492A94" w:rsidRPr="000C659B" w:rsidRDefault="00492A94" w:rsidP="00B31B3D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lastRenderedPageBreak/>
        <w:t xml:space="preserve">tereny których przeznaczeniem podstawowym jest mieszkalnictwo jednorodzinne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MN </w:t>
      </w:r>
      <w:r w:rsidRPr="000C659B">
        <w:rPr>
          <w:rFonts w:ascii="Calibri" w:hAnsi="Calibri" w:cs="Calibri"/>
          <w:color w:val="000000"/>
          <w:sz w:val="22"/>
          <w:szCs w:val="22"/>
        </w:rPr>
        <w:t>– jak dla terenów przeznaczonych pod zabudowę mieszkaniową</w:t>
      </w:r>
      <w:r>
        <w:rPr>
          <w:rFonts w:ascii="Calibri" w:hAnsi="Calibri" w:cs="Calibri"/>
          <w:color w:val="000000"/>
          <w:sz w:val="22"/>
          <w:szCs w:val="22"/>
        </w:rPr>
        <w:t xml:space="preserve"> jednorodzinną</w:t>
      </w:r>
      <w:r w:rsidRPr="000C659B">
        <w:rPr>
          <w:rFonts w:ascii="Calibri" w:hAnsi="Calibri" w:cs="Calibri"/>
          <w:color w:val="000000"/>
          <w:sz w:val="22"/>
          <w:szCs w:val="22"/>
        </w:rPr>
        <w:t>;</w:t>
      </w:r>
    </w:p>
    <w:p w14:paraId="6FB7B552" w14:textId="56B815E9" w:rsidR="00492A94" w:rsidRDefault="00492A94" w:rsidP="00B31B3D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tereny których przeznaczeniem podstawowym jest zabudowa mieszkaniowo-usługowa oraz </w:t>
      </w:r>
      <w:r w:rsidR="000246B5">
        <w:rPr>
          <w:rFonts w:ascii="Calibri" w:hAnsi="Calibri" w:cs="Calibri"/>
          <w:color w:val="000000"/>
          <w:sz w:val="22"/>
          <w:szCs w:val="22"/>
        </w:rPr>
        <w:t xml:space="preserve">mieszkaniowa, </w:t>
      </w:r>
      <w:r w:rsidRPr="000C659B">
        <w:rPr>
          <w:rFonts w:ascii="Calibri" w:hAnsi="Calibri" w:cs="Calibri"/>
          <w:sz w:val="22"/>
          <w:szCs w:val="22"/>
        </w:rPr>
        <w:t xml:space="preserve">usługowa i </w:t>
      </w:r>
      <w:r>
        <w:rPr>
          <w:rFonts w:ascii="Calibri" w:hAnsi="Calibri" w:cs="Calibri"/>
          <w:sz w:val="22"/>
          <w:szCs w:val="22"/>
        </w:rPr>
        <w:t>rzemieślniczo-</w:t>
      </w:r>
      <w:r w:rsidRPr="000C659B">
        <w:rPr>
          <w:rFonts w:ascii="Calibri" w:hAnsi="Calibri" w:cs="Calibri"/>
          <w:sz w:val="22"/>
          <w:szCs w:val="22"/>
        </w:rPr>
        <w:t xml:space="preserve">wytwórcza: </w:t>
      </w:r>
      <w:r w:rsidRPr="000C659B">
        <w:rPr>
          <w:rFonts w:ascii="Calibri" w:hAnsi="Calibri" w:cs="Calibri"/>
          <w:b/>
          <w:sz w:val="22"/>
          <w:szCs w:val="22"/>
        </w:rPr>
        <w:t>MU,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MM </w:t>
      </w:r>
      <w:r w:rsidRPr="000C659B">
        <w:rPr>
          <w:rFonts w:ascii="Calibri" w:hAnsi="Calibri" w:cs="Calibri"/>
          <w:color w:val="000000"/>
          <w:sz w:val="22"/>
          <w:szCs w:val="22"/>
        </w:rPr>
        <w:t>– jak dla terenów przeznaczonych na cele mieszkaniowo – usługowe;</w:t>
      </w:r>
    </w:p>
    <w:p w14:paraId="75B3ECDE" w14:textId="77777777" w:rsidR="00492A94" w:rsidRPr="000C659B" w:rsidRDefault="00492A94" w:rsidP="00B31B3D">
      <w:pPr>
        <w:numPr>
          <w:ilvl w:val="0"/>
          <w:numId w:val="2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dla pozostałych terenów nie ustala się dopuszczalnego poziomu hałasu. </w:t>
      </w:r>
    </w:p>
    <w:p w14:paraId="43599718" w14:textId="77777777" w:rsidR="0061242C" w:rsidRPr="00DB2E50" w:rsidRDefault="0061242C" w:rsidP="00DB2E50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5F064EFB" w14:textId="2E619D52" w:rsidR="0061242C" w:rsidRPr="00DB2E50" w:rsidRDefault="0061242C" w:rsidP="00DB2E50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 1</w:t>
      </w:r>
      <w:r w:rsidR="00146432" w:rsidRPr="00DB2E50">
        <w:rPr>
          <w:rFonts w:ascii="Calibri" w:hAnsi="Calibri" w:cs="Calibri"/>
          <w:b/>
          <w:color w:val="000000"/>
          <w:szCs w:val="22"/>
        </w:rPr>
        <w:t>0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1010D62B" w14:textId="77777777" w:rsidR="0061242C" w:rsidRPr="00DB2E50" w:rsidRDefault="0061242C" w:rsidP="00DB2E50">
      <w:pPr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>Zasady ochrony dziedzictwa kulturowego i zabytków</w:t>
      </w:r>
    </w:p>
    <w:p w14:paraId="70F4E112" w14:textId="77777777" w:rsidR="0061242C" w:rsidRPr="00DB2E50" w:rsidRDefault="0061242C" w:rsidP="00DB2E50">
      <w:pPr>
        <w:pStyle w:val="standard"/>
        <w:tabs>
          <w:tab w:val="clear" w:pos="567"/>
        </w:tabs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62A22A9" w14:textId="77777777" w:rsidR="00D54746" w:rsidRPr="00DB2E50" w:rsidRDefault="00D54746" w:rsidP="00B31B3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>Ustala</w:t>
      </w:r>
      <w:r w:rsidRPr="00DB2E50">
        <w:rPr>
          <w:rFonts w:ascii="Calibri" w:hAnsi="Calibri" w:cs="Calibri"/>
          <w:color w:val="000000"/>
          <w:szCs w:val="22"/>
        </w:rPr>
        <w:t xml:space="preserve"> się </w:t>
      </w:r>
      <w:r w:rsidRPr="00DB2E50">
        <w:rPr>
          <w:rFonts w:ascii="Calibri" w:hAnsi="Calibri" w:cs="Calibri"/>
          <w:b/>
          <w:color w:val="000000"/>
          <w:szCs w:val="22"/>
        </w:rPr>
        <w:t>zasady ochrony dziedzictwa kulturowego i zabytków.</w:t>
      </w:r>
    </w:p>
    <w:p w14:paraId="09806BD0" w14:textId="77777777" w:rsidR="00D54746" w:rsidRPr="00DB2E50" w:rsidRDefault="00D54746" w:rsidP="00B31B3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 obszarze planu nie ma obszarów i obiektów znajdujących się we wpisie do rejestru zabytków, podlegających prawnej ochronie dóbr kultury na podstawie przepisów odrębnych; ustalenia planu w zakresie ochrony dóbr kultury obejmują obszary i obiekty wpisane do gminnej ewidencji zabytków.</w:t>
      </w:r>
    </w:p>
    <w:p w14:paraId="53BD7246" w14:textId="2380899F" w:rsidR="0061242C" w:rsidRPr="00DB2E50" w:rsidRDefault="0061242C" w:rsidP="00B31B3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>Utrzymuje</w:t>
      </w:r>
      <w:r w:rsidRPr="00DB2E50">
        <w:rPr>
          <w:rFonts w:ascii="Calibri" w:hAnsi="Calibri" w:cs="Calibri"/>
          <w:color w:val="000000"/>
          <w:szCs w:val="22"/>
        </w:rPr>
        <w:t xml:space="preserve"> się ochronę obiektów wpisanych do gminnej</w:t>
      </w:r>
      <w:r w:rsidR="00492A94">
        <w:rPr>
          <w:rFonts w:ascii="Calibri" w:hAnsi="Calibri" w:cs="Calibri"/>
          <w:color w:val="000000"/>
          <w:szCs w:val="22"/>
        </w:rPr>
        <w:t xml:space="preserve"> i wojewódzkiej</w:t>
      </w:r>
      <w:r w:rsidRPr="00DB2E50">
        <w:rPr>
          <w:rFonts w:ascii="Calibri" w:hAnsi="Calibri" w:cs="Calibri"/>
          <w:color w:val="000000"/>
          <w:szCs w:val="22"/>
        </w:rPr>
        <w:t xml:space="preserve"> ewidencji zabytków, które podlegają ochronie dóbr kultury na podstawie przepisów odrębnych</w:t>
      </w:r>
      <w:r w:rsidR="00F0468C" w:rsidRPr="00DB2E50">
        <w:rPr>
          <w:rFonts w:ascii="Calibri" w:hAnsi="Calibri" w:cs="Calibri"/>
          <w:color w:val="000000"/>
          <w:szCs w:val="22"/>
        </w:rPr>
        <w:t xml:space="preserve"> - </w:t>
      </w:r>
      <w:r w:rsidR="00F0468C" w:rsidRPr="00DB2E50">
        <w:rPr>
          <w:rFonts w:ascii="Calibri" w:hAnsi="Calibri" w:cs="Calibri"/>
          <w:szCs w:val="22"/>
        </w:rPr>
        <w:t>budynki zostały oznaczone numerami wraz z numerami ewidencyjnymi działek, podanymi dla uściślenia lokalizacji, ze względu na dotychczasowy brak przypisania budynków do ulic</w:t>
      </w:r>
      <w:r w:rsidRPr="00DB2E50">
        <w:rPr>
          <w:rFonts w:ascii="Calibri" w:hAnsi="Calibri" w:cs="Calibri"/>
          <w:color w:val="000000"/>
          <w:szCs w:val="22"/>
        </w:rPr>
        <w:t>:</w:t>
      </w:r>
    </w:p>
    <w:p w14:paraId="1D6B399D" w14:textId="0651FCEC" w:rsidR="00F0468C" w:rsidRPr="00DB2E50" w:rsidRDefault="004327D2" w:rsidP="00B31B3D">
      <w:pPr>
        <w:numPr>
          <w:ilvl w:val="0"/>
          <w:numId w:val="8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Długa 10</w:t>
      </w:r>
      <w:r w:rsidR="00AC16E8" w:rsidRPr="00DB2E50">
        <w:rPr>
          <w:rFonts w:ascii="Calibri" w:hAnsi="Calibri" w:cs="Calibri"/>
          <w:sz w:val="22"/>
          <w:szCs w:val="22"/>
        </w:rPr>
        <w:t xml:space="preserve">, </w:t>
      </w:r>
      <w:r w:rsidR="00F0468C" w:rsidRPr="00DB2E50">
        <w:rPr>
          <w:rFonts w:ascii="Calibri" w:hAnsi="Calibri" w:cs="Calibri"/>
          <w:sz w:val="22"/>
          <w:szCs w:val="22"/>
        </w:rPr>
        <w:t xml:space="preserve"> nr dz. 62, </w:t>
      </w:r>
    </w:p>
    <w:p w14:paraId="0D5B3CDF" w14:textId="5D7AC8F6" w:rsidR="00F0468C" w:rsidRPr="00DB2E50" w:rsidRDefault="004327D2" w:rsidP="00B31B3D">
      <w:pPr>
        <w:numPr>
          <w:ilvl w:val="0"/>
          <w:numId w:val="8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Długa 12</w:t>
      </w:r>
      <w:r w:rsidRPr="00DB2E50">
        <w:rPr>
          <w:rFonts w:ascii="Calibri" w:hAnsi="Calibri" w:cs="Calibri"/>
          <w:sz w:val="22"/>
          <w:szCs w:val="22"/>
        </w:rPr>
        <w:t xml:space="preserve">, </w:t>
      </w:r>
      <w:r w:rsidR="00F0468C" w:rsidRPr="00DB2E50">
        <w:rPr>
          <w:rFonts w:ascii="Calibri" w:hAnsi="Calibri" w:cs="Calibri"/>
          <w:sz w:val="22"/>
          <w:szCs w:val="22"/>
        </w:rPr>
        <w:t xml:space="preserve">nr dz. 392, </w:t>
      </w:r>
    </w:p>
    <w:p w14:paraId="54BDC7FE" w14:textId="23DE1D94" w:rsidR="00F0468C" w:rsidRPr="00DB2E50" w:rsidRDefault="004327D2" w:rsidP="00B31B3D">
      <w:pPr>
        <w:numPr>
          <w:ilvl w:val="0"/>
          <w:numId w:val="8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Długa 16</w:t>
      </w:r>
      <w:r w:rsidRPr="00DB2E50">
        <w:rPr>
          <w:rFonts w:ascii="Calibri" w:hAnsi="Calibri" w:cs="Calibri"/>
          <w:sz w:val="22"/>
          <w:szCs w:val="22"/>
        </w:rPr>
        <w:t xml:space="preserve">, </w:t>
      </w:r>
      <w:r w:rsidR="00F0468C" w:rsidRPr="00DB2E50">
        <w:rPr>
          <w:rFonts w:ascii="Calibri" w:hAnsi="Calibri" w:cs="Calibri"/>
          <w:sz w:val="22"/>
          <w:szCs w:val="22"/>
        </w:rPr>
        <w:t>nr dz.</w:t>
      </w:r>
      <w:r w:rsidR="009029A5" w:rsidRPr="00DB2E50">
        <w:rPr>
          <w:rFonts w:ascii="Calibri" w:hAnsi="Calibri" w:cs="Calibri"/>
          <w:sz w:val="22"/>
          <w:szCs w:val="22"/>
        </w:rPr>
        <w:t>84</w:t>
      </w:r>
      <w:r w:rsidR="00F0468C" w:rsidRPr="00DB2E50">
        <w:rPr>
          <w:rFonts w:ascii="Calibri" w:hAnsi="Calibri" w:cs="Calibri"/>
          <w:sz w:val="22"/>
          <w:szCs w:val="22"/>
        </w:rPr>
        <w:t xml:space="preserve">, </w:t>
      </w:r>
    </w:p>
    <w:p w14:paraId="5371E51D" w14:textId="6EAD3EE5" w:rsidR="00F0468C" w:rsidRPr="00DB2E50" w:rsidRDefault="004327D2" w:rsidP="00B31B3D">
      <w:pPr>
        <w:numPr>
          <w:ilvl w:val="0"/>
          <w:numId w:val="8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Długa 18</w:t>
      </w:r>
      <w:r w:rsidRPr="00DB2E50">
        <w:rPr>
          <w:rFonts w:ascii="Calibri" w:hAnsi="Calibri" w:cs="Calibri"/>
          <w:sz w:val="22"/>
          <w:szCs w:val="22"/>
        </w:rPr>
        <w:t xml:space="preserve">, </w:t>
      </w:r>
      <w:r w:rsidR="00F0468C" w:rsidRPr="00DB2E50">
        <w:rPr>
          <w:rFonts w:ascii="Calibri" w:hAnsi="Calibri" w:cs="Calibri"/>
          <w:sz w:val="22"/>
          <w:szCs w:val="22"/>
        </w:rPr>
        <w:t>nr dz.</w:t>
      </w:r>
      <w:r w:rsidR="009029A5" w:rsidRPr="00DB2E50">
        <w:rPr>
          <w:rFonts w:ascii="Calibri" w:hAnsi="Calibri" w:cs="Calibri"/>
          <w:sz w:val="22"/>
          <w:szCs w:val="22"/>
        </w:rPr>
        <w:t>83</w:t>
      </w:r>
      <w:r w:rsidR="00F0468C" w:rsidRPr="00DB2E50">
        <w:rPr>
          <w:rFonts w:ascii="Calibri" w:hAnsi="Calibri" w:cs="Calibri"/>
          <w:sz w:val="22"/>
          <w:szCs w:val="22"/>
        </w:rPr>
        <w:t xml:space="preserve">, </w:t>
      </w:r>
    </w:p>
    <w:p w14:paraId="7C790810" w14:textId="586681A7" w:rsidR="008A6E92" w:rsidRPr="00DB2E50" w:rsidRDefault="004327D2" w:rsidP="00B31B3D">
      <w:pPr>
        <w:numPr>
          <w:ilvl w:val="0"/>
          <w:numId w:val="8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Długa 62</w:t>
      </w:r>
      <w:r w:rsidRPr="00DB2E50">
        <w:rPr>
          <w:rFonts w:ascii="Calibri" w:hAnsi="Calibri" w:cs="Calibri"/>
          <w:sz w:val="22"/>
          <w:szCs w:val="22"/>
        </w:rPr>
        <w:t xml:space="preserve">, </w:t>
      </w:r>
      <w:r w:rsidR="00F0468C" w:rsidRPr="00DB2E50">
        <w:rPr>
          <w:rFonts w:ascii="Calibri" w:hAnsi="Calibri" w:cs="Calibri"/>
          <w:sz w:val="22"/>
          <w:szCs w:val="22"/>
        </w:rPr>
        <w:t>nr dz.</w:t>
      </w:r>
      <w:r w:rsidR="009029A5" w:rsidRPr="00DB2E50">
        <w:rPr>
          <w:rFonts w:ascii="Calibri" w:hAnsi="Calibri" w:cs="Calibri"/>
          <w:sz w:val="22"/>
          <w:szCs w:val="22"/>
        </w:rPr>
        <w:t xml:space="preserve"> 1475.</w:t>
      </w:r>
      <w:r w:rsidR="00F0468C" w:rsidRPr="00DB2E50">
        <w:rPr>
          <w:rFonts w:ascii="Calibri" w:hAnsi="Calibri" w:cs="Calibri"/>
          <w:sz w:val="22"/>
          <w:szCs w:val="22"/>
        </w:rPr>
        <w:t xml:space="preserve"> </w:t>
      </w:r>
    </w:p>
    <w:p w14:paraId="25521B0D" w14:textId="01BDF592" w:rsidR="0061242C" w:rsidRPr="00DB2E50" w:rsidRDefault="0061242C" w:rsidP="00B31B3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Dla </w:t>
      </w:r>
      <w:r w:rsidRPr="00DB2E50">
        <w:rPr>
          <w:rFonts w:ascii="Calibri" w:hAnsi="Calibri" w:cs="Calibri"/>
          <w:color w:val="000000" w:themeColor="text1"/>
          <w:szCs w:val="22"/>
        </w:rPr>
        <w:t>obiektów</w:t>
      </w:r>
      <w:r w:rsidRPr="00DB2E50">
        <w:rPr>
          <w:rFonts w:ascii="Calibri" w:hAnsi="Calibri" w:cs="Calibri"/>
          <w:color w:val="000000"/>
          <w:szCs w:val="22"/>
        </w:rPr>
        <w:t xml:space="preserve">, o których mowa w ust. </w:t>
      </w:r>
      <w:r w:rsidR="00DF2E6A" w:rsidRPr="00DB2E50">
        <w:rPr>
          <w:rFonts w:ascii="Calibri" w:hAnsi="Calibri" w:cs="Calibri"/>
          <w:color w:val="000000"/>
          <w:szCs w:val="22"/>
        </w:rPr>
        <w:t>3</w:t>
      </w:r>
      <w:r w:rsidRPr="00DB2E50">
        <w:rPr>
          <w:rFonts w:ascii="Calibri" w:hAnsi="Calibri" w:cs="Calibri"/>
          <w:color w:val="000000"/>
          <w:szCs w:val="22"/>
        </w:rPr>
        <w:t xml:space="preserve"> ustala się:</w:t>
      </w:r>
    </w:p>
    <w:p w14:paraId="59E498B7" w14:textId="77777777" w:rsidR="0061242C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ochronę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 xml:space="preserve"> i utrzymanie substancji zabytkowej obiektów; </w:t>
      </w:r>
    </w:p>
    <w:p w14:paraId="31C379E6" w14:textId="77777777" w:rsidR="0061242C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zakaz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 xml:space="preserve"> przekształceń obiektów i ich bezpośredniego otoczenia, powodujących obniżenie wartości historycznych, estetycznych lub architektonicznych;</w:t>
      </w:r>
    </w:p>
    <w:p w14:paraId="33284918" w14:textId="2B9A1869" w:rsidR="0061242C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dopuszczenie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 xml:space="preserve"> przebudowy i rozbudowy</w:t>
      </w:r>
      <w:r w:rsidR="00D2125A">
        <w:rPr>
          <w:rFonts w:ascii="Calibri" w:hAnsi="Calibri" w:cs="Calibri"/>
          <w:bCs/>
          <w:color w:val="000000"/>
          <w:sz w:val="22"/>
          <w:szCs w:val="22"/>
        </w:rPr>
        <w:t>,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D2125A" w:rsidRPr="00627C1D">
        <w:rPr>
          <w:rFonts w:ascii="Calibri" w:hAnsi="Calibri" w:cs="Calibri"/>
          <w:color w:val="FF0000"/>
          <w:sz w:val="22"/>
          <w:szCs w:val="22"/>
        </w:rPr>
        <w:t>w tym</w:t>
      </w:r>
      <w:r w:rsidR="00D2125A">
        <w:rPr>
          <w:rFonts w:ascii="Calibri" w:hAnsi="Calibri" w:cs="Calibri"/>
          <w:color w:val="FF0000"/>
          <w:sz w:val="22"/>
          <w:szCs w:val="22"/>
        </w:rPr>
        <w:t xml:space="preserve"> zmianę</w:t>
      </w:r>
      <w:r w:rsidR="00D2125A" w:rsidRPr="00627C1D">
        <w:rPr>
          <w:rFonts w:ascii="Calibri" w:hAnsi="Calibri" w:cs="Calibri"/>
          <w:color w:val="FF0000"/>
          <w:sz w:val="22"/>
          <w:szCs w:val="22"/>
        </w:rPr>
        <w:t xml:space="preserve"> wysokości</w:t>
      </w:r>
      <w:r w:rsidR="00D2125A" w:rsidRPr="00627C1D">
        <w:rPr>
          <w:rFonts w:ascii="Calibri" w:hAnsi="Calibri" w:cs="Calibri"/>
          <w:bCs/>
          <w:color w:val="FF0000"/>
          <w:sz w:val="22"/>
          <w:szCs w:val="22"/>
        </w:rPr>
        <w:t xml:space="preserve"> budynków 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 xml:space="preserve">oraz zmiany funkcji </w:t>
      </w:r>
      <w:r w:rsidR="00393EC7" w:rsidRPr="00DB2E50">
        <w:rPr>
          <w:rFonts w:ascii="Calibri" w:hAnsi="Calibri" w:cs="Calibri"/>
          <w:bCs/>
          <w:color w:val="000000"/>
          <w:sz w:val="22"/>
          <w:szCs w:val="22"/>
        </w:rPr>
        <w:t xml:space="preserve">zgodnie z przepisami odrębnymi </w:t>
      </w:r>
      <w:r w:rsidR="001D1CFE" w:rsidRPr="00DB2E50">
        <w:rPr>
          <w:rFonts w:ascii="Calibri" w:hAnsi="Calibri" w:cs="Calibri"/>
          <w:color w:val="000000"/>
          <w:sz w:val="22"/>
          <w:szCs w:val="22"/>
        </w:rPr>
        <w:t>z zakresu ochrony zabytków i opieki nad zabytkami</w:t>
      </w:r>
      <w:r w:rsidR="001D1CFE" w:rsidRPr="00DB2E50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546C2E" w:rsidRPr="00DB2E50">
        <w:rPr>
          <w:rFonts w:ascii="Calibri" w:hAnsi="Calibri" w:cs="Calibri"/>
          <w:bCs/>
          <w:color w:val="000000"/>
          <w:sz w:val="22"/>
          <w:szCs w:val="22"/>
        </w:rPr>
        <w:t>–</w:t>
      </w:r>
      <w:r w:rsidR="00393EC7" w:rsidRPr="00DB2E50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="00546C2E" w:rsidRPr="00DB2E50">
        <w:rPr>
          <w:rFonts w:ascii="Calibri" w:hAnsi="Calibri" w:cs="Calibri"/>
          <w:bCs/>
          <w:color w:val="000000"/>
          <w:sz w:val="22"/>
          <w:szCs w:val="22"/>
        </w:rPr>
        <w:t>zgodnie z GEZ</w:t>
      </w:r>
      <w:r w:rsidRPr="00DB2E50">
        <w:rPr>
          <w:rFonts w:ascii="Calibri" w:hAnsi="Calibri" w:cs="Calibri"/>
          <w:bCs/>
          <w:color w:val="000000"/>
          <w:sz w:val="22"/>
          <w:szCs w:val="22"/>
        </w:rPr>
        <w:t>;</w:t>
      </w:r>
    </w:p>
    <w:p w14:paraId="2B88DDB6" w14:textId="7582E166" w:rsidR="0061242C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zagospodarowanie działki, na której znajduje się </w:t>
      </w:r>
      <w:r w:rsidR="001D1CFE" w:rsidRPr="00DB2E50">
        <w:rPr>
          <w:rFonts w:ascii="Calibri" w:hAnsi="Calibri" w:cs="Calibri"/>
          <w:color w:val="000000"/>
          <w:sz w:val="22"/>
          <w:szCs w:val="22"/>
        </w:rPr>
        <w:t>obiekt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zabytkowy, odbywać się </w:t>
      </w:r>
      <w:r w:rsidR="001D1CFE" w:rsidRPr="00DB2E50">
        <w:rPr>
          <w:rFonts w:ascii="Calibri" w:hAnsi="Calibri" w:cs="Calibri"/>
          <w:color w:val="000000"/>
          <w:sz w:val="22"/>
          <w:szCs w:val="22"/>
        </w:rPr>
        <w:t>powinien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w sposób zapewniający ekspozycję obiektu;</w:t>
      </w:r>
    </w:p>
    <w:p w14:paraId="04EFCAE0" w14:textId="117CD5E2" w:rsidR="0061242C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dopuszcza się rozbiórkę obiektów zabytkowych w sytuacjach stwarzających zagrożenie dla życia lub mienia ludzkiego, zgodnie z przepisami odrębnymi</w:t>
      </w:r>
      <w:r w:rsidR="00F3123F" w:rsidRPr="00DB2E50">
        <w:rPr>
          <w:rFonts w:ascii="Calibri" w:hAnsi="Calibri" w:cs="Calibri"/>
          <w:color w:val="000000"/>
          <w:sz w:val="22"/>
          <w:szCs w:val="22"/>
        </w:rPr>
        <w:t xml:space="preserve"> z zakresu ochrony zabytków i opieki nad zabytkami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61D2DB3F" w14:textId="6618AEE5" w:rsidR="008F294B" w:rsidRPr="00DB2E50" w:rsidRDefault="0061242C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w przypadku realizacji nowej zabudowy, w miejsce obiektu rozebranego, obowiązuje dostosowanie skali i formy </w:t>
      </w:r>
      <w:r w:rsidR="001D1CFE" w:rsidRPr="00DB2E50">
        <w:rPr>
          <w:rFonts w:ascii="Calibri" w:hAnsi="Calibri" w:cs="Calibri"/>
          <w:color w:val="000000"/>
          <w:sz w:val="22"/>
          <w:szCs w:val="22"/>
        </w:rPr>
        <w:t>zabudowy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D1CFE" w:rsidRPr="00DB2E50">
        <w:rPr>
          <w:rFonts w:ascii="Calibri" w:hAnsi="Calibri" w:cs="Calibri"/>
          <w:color w:val="000000"/>
          <w:sz w:val="22"/>
          <w:szCs w:val="22"/>
        </w:rPr>
        <w:t>do ustaleń planu odnośnie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kategorii terenu</w:t>
      </w:r>
      <w:r w:rsidR="00EC3158" w:rsidRPr="00DB2E50">
        <w:rPr>
          <w:rFonts w:ascii="Calibri" w:hAnsi="Calibri" w:cs="Calibri"/>
          <w:color w:val="000000"/>
          <w:sz w:val="22"/>
          <w:szCs w:val="22"/>
        </w:rPr>
        <w:t xml:space="preserve"> w której obiekt się znajduje</w:t>
      </w:r>
      <w:r w:rsidR="008F294B"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7E46B36F" w14:textId="0F9C9D2F" w:rsidR="0061242C" w:rsidRPr="00DB2E50" w:rsidRDefault="008F294B" w:rsidP="00B31B3D">
      <w:pPr>
        <w:numPr>
          <w:ilvl w:val="0"/>
          <w:numId w:val="7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wszelkie działania związane z obiektami o których mowa w ust. </w:t>
      </w:r>
      <w:r w:rsidR="0059638D" w:rsidRPr="00DB2E50">
        <w:rPr>
          <w:rFonts w:ascii="Calibri" w:hAnsi="Calibri" w:cs="Calibri"/>
          <w:color w:val="000000"/>
          <w:sz w:val="22"/>
          <w:szCs w:val="22"/>
        </w:rPr>
        <w:t>3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powinny być prowadzone w sposób nie naruszający przepisów odrębnych dotyczących ochrony zabytków i opieki nad zabytkami.</w:t>
      </w:r>
    </w:p>
    <w:p w14:paraId="74C3C49C" w14:textId="78958491" w:rsidR="0061242C" w:rsidRPr="00DB2E50" w:rsidRDefault="009029A5" w:rsidP="00B31B3D">
      <w:pPr>
        <w:pStyle w:val="standard"/>
        <w:numPr>
          <w:ilvl w:val="0"/>
          <w:numId w:val="2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lastRenderedPageBreak/>
        <w:t xml:space="preserve">W obszarze planu nie ma zidentyfikowanych stanowisk archeologicznych; </w:t>
      </w:r>
      <w:r w:rsidR="0059638D" w:rsidRPr="00DB2E50">
        <w:rPr>
          <w:rFonts w:ascii="Calibri" w:hAnsi="Calibri" w:cs="Calibri"/>
          <w:color w:val="000000" w:themeColor="text1"/>
          <w:szCs w:val="22"/>
        </w:rPr>
        <w:t>w przypadku zlokalizowania nowych stanowisk archeologicznych będą obowiązywały przepisy odrębne z zakresu ochrony zabytków i opieki nad zabytkami.</w:t>
      </w:r>
    </w:p>
    <w:p w14:paraId="3E4E89E9" w14:textId="77777777" w:rsidR="0061242C" w:rsidRPr="00DB2E50" w:rsidRDefault="0061242C" w:rsidP="00DB2E50">
      <w:pPr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C1571E6" w14:textId="2796C3C0" w:rsidR="00F47ADC" w:rsidRPr="00DB2E50" w:rsidRDefault="00F47ADC" w:rsidP="00DB2E50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§</w:t>
      </w:r>
      <w:r w:rsidR="00146432" w:rsidRPr="00DB2E50">
        <w:rPr>
          <w:rFonts w:ascii="Calibri" w:hAnsi="Calibri" w:cs="Calibri"/>
          <w:b/>
          <w:bCs/>
          <w:color w:val="000000"/>
          <w:sz w:val="22"/>
          <w:szCs w:val="22"/>
        </w:rPr>
        <w:t>11</w:t>
      </w:r>
      <w:r w:rsidRPr="00DB2E50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34E97BA3" w14:textId="0D18B2C9" w:rsidR="00A22649" w:rsidRPr="00DB2E50" w:rsidRDefault="00A22649" w:rsidP="00DB2E50">
      <w:pPr>
        <w:keepNext/>
        <w:spacing w:line="276" w:lineRule="auto"/>
        <w:ind w:firstLine="431"/>
        <w:jc w:val="center"/>
        <w:rPr>
          <w:rFonts w:ascii="Calibri" w:eastAsia="TimesNewRoman" w:hAnsi="Calibri" w:cs="Calibri"/>
          <w:color w:val="FF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>Zasady i warunki scalania i podziału nieruchomości</w:t>
      </w:r>
      <w:r w:rsidR="0088581A"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 </w:t>
      </w:r>
    </w:p>
    <w:p w14:paraId="3EEF2604" w14:textId="77777777" w:rsidR="00A22649" w:rsidRPr="00DB2E50" w:rsidRDefault="00A22649" w:rsidP="00DB2E50">
      <w:pPr>
        <w:keepNext/>
        <w:spacing w:line="276" w:lineRule="auto"/>
        <w:ind w:firstLine="431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DBF4F68" w14:textId="6A5AA04C" w:rsidR="00F47ADC" w:rsidRPr="00DB2E50" w:rsidRDefault="00F47ADC" w:rsidP="00DB2E50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Ustala się </w:t>
      </w:r>
      <w:r w:rsidRPr="00DB2E50">
        <w:rPr>
          <w:rFonts w:ascii="Calibri" w:hAnsi="Calibri" w:cs="Calibri"/>
          <w:bCs/>
          <w:szCs w:val="22"/>
        </w:rPr>
        <w:t>zasady</w:t>
      </w:r>
      <w:r w:rsidRPr="00DB2E50">
        <w:rPr>
          <w:rFonts w:ascii="Calibri" w:hAnsi="Calibri" w:cs="Calibri"/>
          <w:szCs w:val="22"/>
        </w:rPr>
        <w:t xml:space="preserve"> dotyczące </w:t>
      </w:r>
      <w:r w:rsidR="004C2267" w:rsidRPr="00DB2E50">
        <w:rPr>
          <w:rFonts w:ascii="Calibri" w:hAnsi="Calibri" w:cs="Calibri"/>
          <w:szCs w:val="22"/>
        </w:rPr>
        <w:t xml:space="preserve">szczegółowych </w:t>
      </w:r>
      <w:r w:rsidRPr="00DB2E50">
        <w:rPr>
          <w:rFonts w:ascii="Calibri" w:hAnsi="Calibri" w:cs="Calibri"/>
          <w:szCs w:val="22"/>
        </w:rPr>
        <w:t>zasad i warunków scalania i podziału nieruchomości:</w:t>
      </w:r>
    </w:p>
    <w:p w14:paraId="78DBF19C" w14:textId="40C909AC" w:rsidR="00A22A4A" w:rsidRPr="00DB2E50" w:rsidRDefault="00A22A4A" w:rsidP="00B31B3D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nie ustala się </w:t>
      </w:r>
      <w:r w:rsidR="00AB1D1A" w:rsidRPr="00DB2E50">
        <w:rPr>
          <w:rFonts w:ascii="Calibri" w:hAnsi="Calibri" w:cs="Calibri"/>
          <w:sz w:val="22"/>
          <w:szCs w:val="22"/>
        </w:rPr>
        <w:t xml:space="preserve">planem </w:t>
      </w:r>
      <w:r w:rsidRPr="00DB2E50">
        <w:rPr>
          <w:rFonts w:ascii="Calibri" w:hAnsi="Calibri" w:cs="Calibri"/>
          <w:sz w:val="22"/>
          <w:szCs w:val="22"/>
        </w:rPr>
        <w:t xml:space="preserve">terenów wymagających przeprowadzenia scaleń i podziału nieruchomości; </w:t>
      </w:r>
      <w:r w:rsidR="00FA1F51" w:rsidRPr="00DB2E50">
        <w:rPr>
          <w:rFonts w:ascii="Calibri" w:hAnsi="Calibri" w:cs="Calibri"/>
          <w:sz w:val="22"/>
          <w:szCs w:val="22"/>
        </w:rPr>
        <w:t xml:space="preserve">w przypadku podjęcia procedury scaleń i podziału nieruchomości </w:t>
      </w:r>
      <w:r w:rsidR="003939DC" w:rsidRPr="00DB2E50">
        <w:rPr>
          <w:rFonts w:ascii="Calibri" w:hAnsi="Calibri" w:cs="Calibri"/>
          <w:sz w:val="22"/>
          <w:szCs w:val="22"/>
        </w:rPr>
        <w:t>o przeznaczeniu budowlanym</w:t>
      </w:r>
      <w:r w:rsidR="0017787D" w:rsidRPr="00DB2E50">
        <w:rPr>
          <w:rFonts w:ascii="Calibri" w:hAnsi="Calibri" w:cs="Calibri"/>
          <w:sz w:val="22"/>
          <w:szCs w:val="22"/>
        </w:rPr>
        <w:t>,</w:t>
      </w:r>
      <w:r w:rsidR="003939DC" w:rsidRPr="00DB2E50">
        <w:rPr>
          <w:rFonts w:ascii="Calibri" w:hAnsi="Calibri" w:cs="Calibri"/>
          <w:sz w:val="22"/>
          <w:szCs w:val="22"/>
        </w:rPr>
        <w:t xml:space="preserve"> </w:t>
      </w:r>
      <w:r w:rsidR="0017787D" w:rsidRPr="00DB2E50">
        <w:rPr>
          <w:rFonts w:ascii="Calibri" w:hAnsi="Calibri" w:cs="Calibri"/>
          <w:sz w:val="22"/>
          <w:szCs w:val="22"/>
        </w:rPr>
        <w:t xml:space="preserve">na wniosek właścicieli, bądź użytkowników wieczystych nieruchomości, należy postępować zgodnie </w:t>
      </w:r>
      <w:r w:rsidR="00FA1F51" w:rsidRPr="00DB2E50">
        <w:rPr>
          <w:rFonts w:ascii="Calibri" w:hAnsi="Calibri" w:cs="Calibri"/>
          <w:sz w:val="22"/>
          <w:szCs w:val="22"/>
        </w:rPr>
        <w:t xml:space="preserve">z </w:t>
      </w:r>
      <w:r w:rsidR="0017787D" w:rsidRPr="00DB2E50">
        <w:rPr>
          <w:rFonts w:ascii="Calibri" w:hAnsi="Calibri" w:cs="Calibri"/>
          <w:sz w:val="22"/>
          <w:szCs w:val="22"/>
        </w:rPr>
        <w:t xml:space="preserve">zasadami: </w:t>
      </w:r>
    </w:p>
    <w:p w14:paraId="7801914A" w14:textId="7D6A4F2F" w:rsidR="00C3793C" w:rsidRPr="00E614D2" w:rsidRDefault="00C3793C" w:rsidP="00B31B3D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614D2">
        <w:rPr>
          <w:rFonts w:ascii="Calibri" w:hAnsi="Calibri" w:cs="Calibri"/>
          <w:color w:val="000000" w:themeColor="text1"/>
          <w:sz w:val="22"/>
          <w:szCs w:val="22"/>
        </w:rPr>
        <w:t>postępowanie powinno się odbywać na warunkach określonych w przepisach odrębnych,</w:t>
      </w:r>
    </w:p>
    <w:p w14:paraId="0BEB73CF" w14:textId="53E7C57A" w:rsidR="003939DC" w:rsidRPr="00DB2E50" w:rsidRDefault="003939DC" w:rsidP="00B31B3D">
      <w:pPr>
        <w:numPr>
          <w:ilvl w:val="0"/>
          <w:numId w:val="69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każda nowo wydzielana działka budowlana </w:t>
      </w:r>
      <w:r w:rsidR="000425B8" w:rsidRPr="00DB2E50">
        <w:rPr>
          <w:rFonts w:ascii="Calibri" w:hAnsi="Calibri" w:cs="Calibri"/>
          <w:sz w:val="22"/>
          <w:szCs w:val="22"/>
        </w:rPr>
        <w:t xml:space="preserve">z gruntów scalonych </w:t>
      </w:r>
      <w:r w:rsidRPr="00DB2E50">
        <w:rPr>
          <w:rFonts w:ascii="Calibri" w:hAnsi="Calibri" w:cs="Calibri"/>
          <w:sz w:val="22"/>
          <w:szCs w:val="22"/>
        </w:rPr>
        <w:t>musi mieć zapewniony dostęp do drogi publicznej,</w:t>
      </w:r>
      <w:r w:rsidR="00342993" w:rsidRPr="00DB2E50">
        <w:rPr>
          <w:rFonts w:ascii="Calibri" w:hAnsi="Calibri" w:cs="Calibri"/>
          <w:sz w:val="22"/>
          <w:szCs w:val="22"/>
        </w:rPr>
        <w:t xml:space="preserve"> </w:t>
      </w:r>
    </w:p>
    <w:p w14:paraId="1F000F91" w14:textId="3E10E168" w:rsidR="004C2267" w:rsidRPr="00DB2E50" w:rsidRDefault="004C2267" w:rsidP="00B31B3D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kąt zawarty między granicami działki </w:t>
      </w:r>
      <w:r w:rsidR="00D056B8" w:rsidRPr="00DB2E50">
        <w:rPr>
          <w:rFonts w:ascii="Calibri" w:hAnsi="Calibri" w:cs="Calibri"/>
          <w:sz w:val="22"/>
          <w:szCs w:val="22"/>
        </w:rPr>
        <w:t xml:space="preserve">budowlanej </w:t>
      </w:r>
      <w:r w:rsidRPr="00DB2E50">
        <w:rPr>
          <w:rFonts w:ascii="Calibri" w:hAnsi="Calibri" w:cs="Calibri"/>
          <w:sz w:val="22"/>
          <w:szCs w:val="22"/>
        </w:rPr>
        <w:t xml:space="preserve">dochodzącymi do drogi, a granicą tej drogi powinien się mieścić w przedziale pomiędzy </w:t>
      </w:r>
      <w:r w:rsidR="00546C2E" w:rsidRPr="00DB2E50">
        <w:rPr>
          <w:rFonts w:ascii="Calibri" w:hAnsi="Calibri" w:cs="Calibri"/>
          <w:color w:val="000000" w:themeColor="text1"/>
          <w:sz w:val="22"/>
          <w:szCs w:val="22"/>
        </w:rPr>
        <w:t>15</w:t>
      </w:r>
      <w:r w:rsidRPr="00DB2E50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– 1</w:t>
      </w:r>
      <w:r w:rsidR="00C3793C" w:rsidRPr="00DB2E50">
        <w:rPr>
          <w:rFonts w:ascii="Calibri" w:hAnsi="Calibri" w:cs="Calibri"/>
          <w:color w:val="000000" w:themeColor="text1"/>
          <w:sz w:val="22"/>
          <w:szCs w:val="22"/>
        </w:rPr>
        <w:t>6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5</w:t>
      </w:r>
      <w:r w:rsidRPr="00DB2E50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o</w:t>
      </w:r>
      <w:r w:rsidRPr="00DB2E50">
        <w:rPr>
          <w:rFonts w:ascii="Calibri" w:hAnsi="Calibri" w:cs="Calibri"/>
          <w:sz w:val="22"/>
          <w:szCs w:val="22"/>
        </w:rPr>
        <w:t>,</w:t>
      </w:r>
    </w:p>
    <w:p w14:paraId="6061EB91" w14:textId="3111B41B" w:rsidR="004C2267" w:rsidRPr="00DB2E50" w:rsidRDefault="004C2267" w:rsidP="00B31B3D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front nowo wydzielanych działek budowlanych </w:t>
      </w:r>
      <w:r w:rsidR="00D06521" w:rsidRPr="00DB2E50">
        <w:rPr>
          <w:rFonts w:ascii="Calibri" w:hAnsi="Calibri" w:cs="Calibri"/>
          <w:sz w:val="22"/>
          <w:szCs w:val="22"/>
        </w:rPr>
        <w:t>powinien</w:t>
      </w:r>
      <w:r w:rsidRPr="00DB2E50">
        <w:rPr>
          <w:rFonts w:ascii="Calibri" w:hAnsi="Calibri" w:cs="Calibri"/>
          <w:sz w:val="22"/>
          <w:szCs w:val="22"/>
        </w:rPr>
        <w:t xml:space="preserve"> mieć szerokość nie mniejszą niż </w:t>
      </w:r>
      <w:r w:rsidR="00981CAD" w:rsidRPr="00DB2E50">
        <w:rPr>
          <w:rFonts w:ascii="Calibri" w:hAnsi="Calibri" w:cs="Calibri"/>
          <w:sz w:val="22"/>
          <w:szCs w:val="22"/>
        </w:rPr>
        <w:t>1</w:t>
      </w:r>
      <w:r w:rsidR="00D12A63">
        <w:rPr>
          <w:rFonts w:ascii="Calibri" w:hAnsi="Calibri" w:cs="Calibri"/>
          <w:sz w:val="22"/>
          <w:szCs w:val="22"/>
        </w:rPr>
        <w:t>2</w:t>
      </w:r>
      <w:r w:rsidRPr="00DB2E50">
        <w:rPr>
          <w:rFonts w:ascii="Calibri" w:hAnsi="Calibri" w:cs="Calibri"/>
          <w:sz w:val="22"/>
          <w:szCs w:val="22"/>
        </w:rPr>
        <w:t xml:space="preserve"> m,</w:t>
      </w:r>
    </w:p>
    <w:p w14:paraId="27970340" w14:textId="77777777" w:rsidR="004C2267" w:rsidRPr="00DB2E50" w:rsidRDefault="004C2267" w:rsidP="00B31B3D">
      <w:pPr>
        <w:numPr>
          <w:ilvl w:val="0"/>
          <w:numId w:val="69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wielkość nowo wydzielanych działek budowlanych nie może być mniejsza niż:</w:t>
      </w:r>
    </w:p>
    <w:p w14:paraId="11376B4C" w14:textId="6068DB78" w:rsidR="0000787A" w:rsidRPr="00DB2E50" w:rsidRDefault="0000787A" w:rsidP="00B31B3D">
      <w:pPr>
        <w:numPr>
          <w:ilvl w:val="1"/>
          <w:numId w:val="80"/>
        </w:numPr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dla terenów o przeznaczeniu </w:t>
      </w:r>
      <w:r w:rsidR="005A20D5" w:rsidRPr="00E614D2">
        <w:rPr>
          <w:rFonts w:ascii="Calibri" w:hAnsi="Calibri" w:cs="Calibri"/>
          <w:b/>
          <w:bCs/>
          <w:sz w:val="22"/>
          <w:szCs w:val="22"/>
        </w:rPr>
        <w:t>A.1MN1 – A.6MN1; A.1MN2 – A.1</w:t>
      </w:r>
      <w:r w:rsidR="006965CC">
        <w:rPr>
          <w:rFonts w:ascii="Calibri" w:hAnsi="Calibri" w:cs="Calibri"/>
          <w:b/>
          <w:bCs/>
          <w:sz w:val="22"/>
          <w:szCs w:val="22"/>
        </w:rPr>
        <w:t>1</w:t>
      </w:r>
      <w:r w:rsidR="005A20D5" w:rsidRPr="00E614D2">
        <w:rPr>
          <w:rFonts w:ascii="Calibri" w:hAnsi="Calibri" w:cs="Calibri"/>
          <w:b/>
          <w:bCs/>
          <w:sz w:val="22"/>
          <w:szCs w:val="22"/>
        </w:rPr>
        <w:t>MN2; A.1MN3 – A.</w:t>
      </w:r>
      <w:r w:rsidR="006965CC">
        <w:rPr>
          <w:rFonts w:ascii="Calibri" w:hAnsi="Calibri" w:cs="Calibri"/>
          <w:b/>
          <w:bCs/>
          <w:sz w:val="22"/>
          <w:szCs w:val="22"/>
        </w:rPr>
        <w:t>10</w:t>
      </w:r>
      <w:r w:rsidR="005A20D5" w:rsidRPr="00E614D2">
        <w:rPr>
          <w:rFonts w:ascii="Calibri" w:hAnsi="Calibri" w:cs="Calibri"/>
          <w:b/>
          <w:bCs/>
          <w:sz w:val="22"/>
          <w:szCs w:val="22"/>
        </w:rPr>
        <w:t>MN3</w:t>
      </w:r>
      <w:r w:rsidRPr="00DB2E50">
        <w:rPr>
          <w:rFonts w:ascii="Calibri" w:hAnsi="Calibri" w:cs="Calibri"/>
          <w:sz w:val="22"/>
          <w:szCs w:val="22"/>
        </w:rPr>
        <w:t xml:space="preserve"> – </w:t>
      </w:r>
      <w:r w:rsidR="001B7290" w:rsidRPr="00DB2E50">
        <w:rPr>
          <w:rFonts w:ascii="Calibri" w:hAnsi="Calibri" w:cs="Calibri"/>
          <w:bCs/>
          <w:sz w:val="22"/>
          <w:szCs w:val="22"/>
        </w:rPr>
        <w:t>dla budynków jednorodzinnych wolnostojących</w:t>
      </w:r>
      <w:r w:rsidR="001B7290" w:rsidRPr="00DB2E50">
        <w:rPr>
          <w:rFonts w:ascii="Calibri" w:hAnsi="Calibri" w:cs="Calibri"/>
          <w:sz w:val="22"/>
          <w:szCs w:val="22"/>
        </w:rPr>
        <w:t xml:space="preserve"> – </w:t>
      </w:r>
      <w:r w:rsidR="00744B77">
        <w:rPr>
          <w:rFonts w:ascii="Calibri" w:hAnsi="Calibri" w:cs="Calibri"/>
          <w:sz w:val="22"/>
          <w:szCs w:val="22"/>
        </w:rPr>
        <w:t>6</w:t>
      </w:r>
      <w:r w:rsidR="001B7290" w:rsidRPr="00DB2E50">
        <w:rPr>
          <w:rFonts w:ascii="Calibri" w:hAnsi="Calibri" w:cs="Calibri"/>
          <w:sz w:val="22"/>
          <w:szCs w:val="22"/>
        </w:rPr>
        <w:t xml:space="preserve">00 </w:t>
      </w:r>
      <w:r w:rsidR="001B7290" w:rsidRPr="00DB2E50">
        <w:rPr>
          <w:rStyle w:val="Styl11pt"/>
          <w:rFonts w:ascii="Calibri" w:hAnsi="Calibri" w:cs="Calibri"/>
          <w:szCs w:val="22"/>
        </w:rPr>
        <w:t>m</w:t>
      </w:r>
      <w:r w:rsidR="001B7290" w:rsidRPr="00DB2E50">
        <w:rPr>
          <w:rStyle w:val="Styl11pt"/>
          <w:rFonts w:ascii="Calibri" w:hAnsi="Calibri" w:cs="Calibri"/>
          <w:szCs w:val="22"/>
          <w:vertAlign w:val="superscript"/>
        </w:rPr>
        <w:t xml:space="preserve">2 </w:t>
      </w:r>
      <w:r w:rsidR="001B7290" w:rsidRPr="00DB2E50">
        <w:rPr>
          <w:rStyle w:val="Styl11pt"/>
          <w:rFonts w:ascii="Calibri" w:hAnsi="Calibri" w:cs="Calibri"/>
          <w:szCs w:val="22"/>
        </w:rPr>
        <w:t xml:space="preserve">, </w:t>
      </w:r>
      <w:r w:rsidR="001B7290" w:rsidRPr="00DB2E50">
        <w:rPr>
          <w:rFonts w:ascii="Calibri" w:hAnsi="Calibri" w:cs="Calibri"/>
          <w:bCs/>
          <w:sz w:val="22"/>
          <w:szCs w:val="22"/>
        </w:rPr>
        <w:t xml:space="preserve">dla budynków jednorodzinnych bliźniaczych, na jeden budynek bliźniak - </w:t>
      </w:r>
      <w:r w:rsidR="00744B77">
        <w:rPr>
          <w:rFonts w:ascii="Calibri" w:hAnsi="Calibri" w:cs="Calibri"/>
          <w:sz w:val="22"/>
          <w:szCs w:val="22"/>
        </w:rPr>
        <w:t>5</w:t>
      </w:r>
      <w:r w:rsidR="001B7290" w:rsidRPr="00DB2E50">
        <w:rPr>
          <w:rFonts w:ascii="Calibri" w:hAnsi="Calibri" w:cs="Calibri"/>
          <w:sz w:val="22"/>
          <w:szCs w:val="22"/>
        </w:rPr>
        <w:t xml:space="preserve">00 </w:t>
      </w:r>
      <w:r w:rsidR="001B7290" w:rsidRPr="00DB2E50">
        <w:rPr>
          <w:rStyle w:val="Styl11pt"/>
          <w:rFonts w:ascii="Calibri" w:hAnsi="Calibri" w:cs="Calibri"/>
          <w:szCs w:val="22"/>
        </w:rPr>
        <w:t>m</w:t>
      </w:r>
      <w:r w:rsidR="001B7290" w:rsidRPr="00DB2E50">
        <w:rPr>
          <w:rStyle w:val="Styl11pt"/>
          <w:rFonts w:ascii="Calibri" w:hAnsi="Calibri" w:cs="Calibri"/>
          <w:szCs w:val="22"/>
          <w:vertAlign w:val="superscript"/>
        </w:rPr>
        <w:t>2</w:t>
      </w:r>
      <w:r w:rsidR="001B7290" w:rsidRPr="00DB2E50">
        <w:rPr>
          <w:rStyle w:val="Styl11pt"/>
          <w:rFonts w:ascii="Calibri" w:hAnsi="Calibri" w:cs="Calibri"/>
          <w:szCs w:val="22"/>
        </w:rPr>
        <w:t>,</w:t>
      </w:r>
    </w:p>
    <w:p w14:paraId="22A25DF1" w14:textId="0A003266" w:rsidR="004C2267" w:rsidRPr="00E614D2" w:rsidRDefault="004C2267" w:rsidP="00B31B3D">
      <w:pPr>
        <w:numPr>
          <w:ilvl w:val="1"/>
          <w:numId w:val="80"/>
        </w:numPr>
        <w:spacing w:line="276" w:lineRule="auto"/>
        <w:ind w:left="1418"/>
        <w:jc w:val="both"/>
        <w:rPr>
          <w:rStyle w:val="Styl11pt"/>
          <w:rFonts w:ascii="Calibri" w:hAnsi="Calibri" w:cs="Calibri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dla terenów o przeznaczeniu </w:t>
      </w:r>
      <w:r w:rsidR="005A20D5" w:rsidRPr="00E614D2">
        <w:rPr>
          <w:rFonts w:ascii="Calibri" w:hAnsi="Calibri" w:cs="Calibri"/>
          <w:b/>
          <w:bCs/>
          <w:sz w:val="22"/>
          <w:szCs w:val="22"/>
        </w:rPr>
        <w:t>A.</w:t>
      </w:r>
      <w:r w:rsidR="00C72DE3">
        <w:rPr>
          <w:rFonts w:ascii="Calibri" w:hAnsi="Calibri" w:cs="Calibri"/>
          <w:b/>
          <w:bCs/>
          <w:sz w:val="22"/>
          <w:szCs w:val="22"/>
        </w:rPr>
        <w:t>1</w:t>
      </w:r>
      <w:r w:rsidR="005A20D5" w:rsidRPr="00E614D2">
        <w:rPr>
          <w:rFonts w:ascii="Calibri" w:hAnsi="Calibri" w:cs="Calibri"/>
          <w:b/>
          <w:bCs/>
          <w:sz w:val="22"/>
          <w:szCs w:val="22"/>
        </w:rPr>
        <w:t>MM1 – A.10MM1;  A.1MM2 – A.7MM2</w:t>
      </w:r>
      <w:r w:rsidR="00567D2C" w:rsidRPr="00DB2E50">
        <w:rPr>
          <w:rFonts w:ascii="Calibri" w:hAnsi="Calibri" w:cs="Calibri"/>
          <w:b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 xml:space="preserve"> </w:t>
      </w:r>
      <w:r w:rsidR="007A4449" w:rsidRPr="00DB2E50">
        <w:rPr>
          <w:rFonts w:ascii="Calibri" w:hAnsi="Calibri" w:cs="Calibri"/>
          <w:sz w:val="22"/>
          <w:szCs w:val="22"/>
        </w:rPr>
        <w:t>–</w:t>
      </w:r>
      <w:r w:rsidRPr="00DB2E50">
        <w:rPr>
          <w:rFonts w:ascii="Calibri" w:hAnsi="Calibri" w:cs="Calibri"/>
          <w:sz w:val="22"/>
          <w:szCs w:val="22"/>
        </w:rPr>
        <w:t xml:space="preserve"> </w:t>
      </w:r>
      <w:r w:rsidR="000E6C10" w:rsidRPr="00DB2E50">
        <w:rPr>
          <w:rFonts w:ascii="Calibri" w:hAnsi="Calibri" w:cs="Calibri"/>
          <w:color w:val="000000" w:themeColor="text1"/>
          <w:sz w:val="22"/>
          <w:szCs w:val="22"/>
        </w:rPr>
        <w:t>1000</w:t>
      </w:r>
      <w:r w:rsidR="000E6C10" w:rsidRPr="00DB2E50">
        <w:rPr>
          <w:rStyle w:val="Styl11pt"/>
          <w:rFonts w:ascii="Calibri" w:hAnsi="Calibri" w:cs="Calibri"/>
          <w:color w:val="000000" w:themeColor="text1"/>
          <w:szCs w:val="22"/>
        </w:rPr>
        <w:t xml:space="preserve"> m</w:t>
      </w:r>
      <w:r w:rsidR="000E6C10" w:rsidRPr="00DB2E50">
        <w:rPr>
          <w:rStyle w:val="Styl11pt"/>
          <w:rFonts w:ascii="Calibri" w:hAnsi="Calibri" w:cs="Calibri"/>
          <w:color w:val="000000" w:themeColor="text1"/>
          <w:szCs w:val="22"/>
          <w:vertAlign w:val="superscript"/>
        </w:rPr>
        <w:t>2</w:t>
      </w:r>
      <w:r w:rsidR="000E6C10" w:rsidRPr="00DB2E50">
        <w:rPr>
          <w:rStyle w:val="Styl11pt"/>
          <w:rFonts w:ascii="Calibri" w:hAnsi="Calibri" w:cs="Calibri"/>
          <w:color w:val="000000" w:themeColor="text1"/>
          <w:szCs w:val="22"/>
        </w:rPr>
        <w:t>,</w:t>
      </w:r>
    </w:p>
    <w:p w14:paraId="4348A2F7" w14:textId="5A249B67" w:rsidR="001B7290" w:rsidRPr="00DB2E50" w:rsidRDefault="001B7290" w:rsidP="00B31B3D">
      <w:pPr>
        <w:numPr>
          <w:ilvl w:val="1"/>
          <w:numId w:val="80"/>
        </w:numPr>
        <w:spacing w:line="276" w:lineRule="auto"/>
        <w:ind w:left="1418"/>
        <w:jc w:val="both"/>
        <w:rPr>
          <w:rFonts w:ascii="Calibri" w:hAnsi="Calibri" w:cs="Calibri"/>
          <w:bCs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dla terenów o przeznaczeniu </w:t>
      </w:r>
      <w:r w:rsidR="003537CE" w:rsidRPr="003537CE">
        <w:rPr>
          <w:rFonts w:ascii="Calibri" w:hAnsi="Calibri" w:cs="Calibri"/>
          <w:b/>
          <w:sz w:val="22"/>
          <w:szCs w:val="22"/>
        </w:rPr>
        <w:t>A.1MU–A.7MU; A.10MU; B.1MU–B.2MU</w:t>
      </w:r>
      <w:r w:rsidR="003537CE" w:rsidRPr="003537CE">
        <w:rPr>
          <w:rFonts w:ascii="Calibri" w:hAnsi="Calibri" w:cs="Calibri"/>
          <w:b/>
          <w:sz w:val="22"/>
          <w:szCs w:val="22"/>
        </w:rPr>
        <w:t xml:space="preserve"> </w:t>
      </w:r>
      <w:r w:rsidRPr="00DB2E50">
        <w:rPr>
          <w:rFonts w:ascii="Calibri" w:hAnsi="Calibri" w:cs="Calibri"/>
          <w:bCs/>
          <w:sz w:val="22"/>
          <w:szCs w:val="22"/>
        </w:rPr>
        <w:t>–</w:t>
      </w:r>
      <w:r w:rsidRPr="00E614D2">
        <w:rPr>
          <w:rFonts w:ascii="Calibri" w:hAnsi="Calibri" w:cs="Calibri"/>
          <w:bCs/>
          <w:sz w:val="22"/>
          <w:szCs w:val="22"/>
        </w:rPr>
        <w:t xml:space="preserve"> </w:t>
      </w:r>
      <w:r w:rsidR="004942CC">
        <w:rPr>
          <w:rFonts w:ascii="Calibri" w:hAnsi="Calibri" w:cs="Calibri"/>
          <w:bCs/>
          <w:sz w:val="22"/>
          <w:szCs w:val="22"/>
        </w:rPr>
        <w:t>10</w:t>
      </w:r>
      <w:r w:rsidRPr="00DB2E50">
        <w:rPr>
          <w:rFonts w:ascii="Calibri" w:hAnsi="Calibri" w:cs="Calibri"/>
          <w:bCs/>
          <w:sz w:val="22"/>
          <w:szCs w:val="22"/>
        </w:rPr>
        <w:t>00 m</w:t>
      </w:r>
      <w:r w:rsidRPr="00DB2E50">
        <w:rPr>
          <w:rFonts w:ascii="Calibri" w:hAnsi="Calibri" w:cs="Calibri"/>
          <w:bCs/>
          <w:sz w:val="22"/>
          <w:szCs w:val="22"/>
          <w:vertAlign w:val="superscript"/>
        </w:rPr>
        <w:t xml:space="preserve">2 </w:t>
      </w:r>
      <w:r w:rsidR="00245EC4">
        <w:rPr>
          <w:rFonts w:ascii="Calibri" w:hAnsi="Calibri" w:cs="Calibri"/>
          <w:bCs/>
          <w:sz w:val="22"/>
          <w:szCs w:val="22"/>
        </w:rPr>
        <w:t>,</w:t>
      </w:r>
    </w:p>
    <w:p w14:paraId="3B1E1BD2" w14:textId="27456D4B" w:rsidR="004C2267" w:rsidRPr="00DB2E50" w:rsidRDefault="004C2267" w:rsidP="00B31B3D">
      <w:pPr>
        <w:numPr>
          <w:ilvl w:val="1"/>
          <w:numId w:val="80"/>
        </w:numPr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dla pozostałych terenów budowlanych nie ustala się minimalnej powierzchni nowo wydzielanych działek</w:t>
      </w:r>
      <w:r w:rsidR="00D056B8" w:rsidRPr="00DB2E50">
        <w:rPr>
          <w:rFonts w:ascii="Calibri" w:hAnsi="Calibri" w:cs="Calibri"/>
          <w:sz w:val="22"/>
          <w:szCs w:val="22"/>
        </w:rPr>
        <w:t>,</w:t>
      </w:r>
      <w:r w:rsidR="008C548E"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 xml:space="preserve">obowiązują przepisy odrębne; </w:t>
      </w:r>
    </w:p>
    <w:p w14:paraId="1701C7CF" w14:textId="4E7D2072" w:rsidR="000425B8" w:rsidRPr="00DB2E50" w:rsidRDefault="0017787D" w:rsidP="00B31B3D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u</w:t>
      </w:r>
      <w:r w:rsidR="000425B8" w:rsidRPr="00DB2E50">
        <w:rPr>
          <w:rFonts w:ascii="Calibri" w:hAnsi="Calibri" w:cs="Calibri"/>
          <w:sz w:val="22"/>
          <w:szCs w:val="22"/>
        </w:rPr>
        <w:t>stala się następujące zasady w przypadku przeprowadzania podziałów lub łączenia nieruchomości</w:t>
      </w:r>
      <w:r w:rsidR="00245EC4">
        <w:rPr>
          <w:rFonts w:ascii="Calibri" w:hAnsi="Calibri" w:cs="Calibri"/>
          <w:sz w:val="22"/>
          <w:szCs w:val="22"/>
        </w:rPr>
        <w:t>:</w:t>
      </w:r>
      <w:r w:rsidR="00773EEC" w:rsidRPr="00DB2E50">
        <w:rPr>
          <w:rFonts w:ascii="Calibri" w:hAnsi="Calibri" w:cs="Calibri"/>
          <w:sz w:val="22"/>
          <w:szCs w:val="22"/>
        </w:rPr>
        <w:t xml:space="preserve"> </w:t>
      </w:r>
    </w:p>
    <w:p w14:paraId="3B1E15A8" w14:textId="77777777" w:rsidR="0059638D" w:rsidRPr="00DB2E50" w:rsidRDefault="0059638D" w:rsidP="00B31B3D">
      <w:pPr>
        <w:numPr>
          <w:ilvl w:val="0"/>
          <w:numId w:val="81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podziałów lub łączenia nieruchomości można dokonać, jeżeli jest on zgodny z ustaleniami planu oraz z przepisami odrębnymi z zakresu gospodarki nieruchomościami, dróg publicznych oraz ochrony gruntów rolnych i leśnych;</w:t>
      </w:r>
    </w:p>
    <w:p w14:paraId="0C31907F" w14:textId="2B73863A" w:rsidR="0059638D" w:rsidRPr="00DB2E50" w:rsidRDefault="0059638D" w:rsidP="00B31B3D">
      <w:pPr>
        <w:numPr>
          <w:ilvl w:val="0"/>
          <w:numId w:val="81"/>
        </w:num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sposób zagospodarowania działek </w:t>
      </w:r>
      <w:r w:rsidR="00F35BA6">
        <w:rPr>
          <w:rFonts w:ascii="Calibri" w:hAnsi="Calibri" w:cs="Calibri"/>
          <w:sz w:val="22"/>
          <w:szCs w:val="22"/>
        </w:rPr>
        <w:t xml:space="preserve"> budowlanych </w:t>
      </w:r>
      <w:r w:rsidRPr="00DB2E50">
        <w:rPr>
          <w:rFonts w:ascii="Calibri" w:hAnsi="Calibri" w:cs="Calibri"/>
          <w:sz w:val="22"/>
          <w:szCs w:val="22"/>
        </w:rPr>
        <w:t xml:space="preserve">musi uwzględniać ustalone planem dla poszczególnych kategorii terenów wskaźniki maksymalnej powierzchni zabudowy, minimalnej powierzchni biologicznie czynnej oraz intensywności zabudowy, </w:t>
      </w:r>
    </w:p>
    <w:p w14:paraId="7BEAF816" w14:textId="5B555B0E" w:rsidR="00E0687F" w:rsidRPr="00DB2E50" w:rsidRDefault="0059638D" w:rsidP="00B31B3D">
      <w:pPr>
        <w:numPr>
          <w:ilvl w:val="0"/>
          <w:numId w:val="81"/>
        </w:numPr>
        <w:suppressAutoHyphens/>
        <w:spacing w:line="276" w:lineRule="auto"/>
        <w:jc w:val="both"/>
        <w:rPr>
          <w:rStyle w:val="hgkelc"/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każda nowo wydzielana działka budowlana musi mieć zapewniony dostęp do drogi publicznej.</w:t>
      </w:r>
    </w:p>
    <w:p w14:paraId="5A115C8E" w14:textId="658A75AC" w:rsidR="0017787D" w:rsidRPr="00DB2E50" w:rsidRDefault="0017787D" w:rsidP="00B31B3D">
      <w:pPr>
        <w:numPr>
          <w:ilvl w:val="0"/>
          <w:numId w:val="68"/>
        </w:numPr>
        <w:suppressAutoHyphens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przy nowych podziałach terenów oznaczonych na rysunku planu symbolem przeznaczenia</w:t>
      </w:r>
      <w:r w:rsidR="0000787A"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b/>
          <w:sz w:val="22"/>
          <w:szCs w:val="22"/>
        </w:rPr>
        <w:t>R</w:t>
      </w:r>
      <w:r w:rsidRPr="00DB2E50">
        <w:rPr>
          <w:rFonts w:ascii="Calibri" w:hAnsi="Calibri" w:cs="Calibri"/>
          <w:sz w:val="22"/>
          <w:szCs w:val="22"/>
        </w:rPr>
        <w:t xml:space="preserve">, </w:t>
      </w:r>
      <w:r w:rsidRPr="00DB2E50">
        <w:rPr>
          <w:rFonts w:ascii="Calibri" w:hAnsi="Calibri" w:cs="Calibri"/>
          <w:b/>
          <w:sz w:val="22"/>
          <w:szCs w:val="22"/>
        </w:rPr>
        <w:t>ZN</w:t>
      </w:r>
      <w:r w:rsidRPr="00DB2E50">
        <w:rPr>
          <w:rFonts w:ascii="Calibri" w:hAnsi="Calibri" w:cs="Calibri"/>
          <w:sz w:val="22"/>
          <w:szCs w:val="22"/>
        </w:rPr>
        <w:t xml:space="preserve"> należy stosować przepisy odrębne </w:t>
      </w:r>
      <w:r w:rsidR="00703082" w:rsidRPr="00DB2E50">
        <w:rPr>
          <w:rFonts w:ascii="Calibri" w:hAnsi="Calibri" w:cs="Calibri"/>
          <w:sz w:val="22"/>
          <w:szCs w:val="22"/>
        </w:rPr>
        <w:t>z zakresu ochrony gruntów rolnych</w:t>
      </w:r>
      <w:r w:rsidR="00CE5926" w:rsidRPr="00DB2E50">
        <w:rPr>
          <w:rFonts w:ascii="Calibri" w:hAnsi="Calibri" w:cs="Calibri"/>
          <w:sz w:val="22"/>
          <w:szCs w:val="22"/>
        </w:rPr>
        <w:t xml:space="preserve"> i leśnych </w:t>
      </w:r>
      <w:r w:rsidRPr="00DB2E50">
        <w:rPr>
          <w:rFonts w:ascii="Calibri" w:hAnsi="Calibri" w:cs="Calibri"/>
          <w:sz w:val="22"/>
          <w:szCs w:val="22"/>
        </w:rPr>
        <w:t>– jak przy podziałach gruntów rolnych.</w:t>
      </w:r>
    </w:p>
    <w:p w14:paraId="4B7672D8" w14:textId="77777777" w:rsidR="00D1650E" w:rsidRPr="00DB2E50" w:rsidRDefault="00D1650E" w:rsidP="00DB2E50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08DB0772" w14:textId="7AD7FF9F" w:rsidR="00473967" w:rsidRPr="00DB2E50" w:rsidRDefault="00473967" w:rsidP="00DB2E50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§</w:t>
      </w:r>
      <w:r w:rsidR="00202A3A" w:rsidRPr="00DB2E50">
        <w:rPr>
          <w:rFonts w:ascii="Calibri" w:hAnsi="Calibri" w:cs="Calibri"/>
          <w:b/>
          <w:color w:val="000000"/>
          <w:sz w:val="22"/>
          <w:szCs w:val="22"/>
        </w:rPr>
        <w:t>1</w:t>
      </w:r>
      <w:r w:rsidR="00146432" w:rsidRPr="00DB2E50">
        <w:rPr>
          <w:rFonts w:ascii="Calibri" w:hAnsi="Calibri" w:cs="Calibri"/>
          <w:b/>
          <w:color w:val="000000"/>
          <w:sz w:val="22"/>
          <w:szCs w:val="22"/>
        </w:rPr>
        <w:t>2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3D5AF04A" w14:textId="77777777" w:rsidR="006331FA" w:rsidRPr="00DB2E50" w:rsidRDefault="006331FA" w:rsidP="00DB2E50">
      <w:pPr>
        <w:pStyle w:val="Zwykytekst"/>
        <w:spacing w:line="276" w:lineRule="auto"/>
        <w:jc w:val="center"/>
        <w:rPr>
          <w:rFonts w:ascii="Calibri" w:eastAsia="TimesNewRoman" w:hAnsi="Calibri" w:cs="Calibri"/>
          <w:b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 w:val="22"/>
          <w:szCs w:val="22"/>
        </w:rPr>
        <w:t>Wymagania wynikające z potrzeb kształtowania przestrzeni publicznych</w:t>
      </w:r>
    </w:p>
    <w:p w14:paraId="004EE5F3" w14:textId="77777777" w:rsidR="006331FA" w:rsidRPr="00DB2E50" w:rsidRDefault="006331FA" w:rsidP="00DB2E50">
      <w:pPr>
        <w:pStyle w:val="Zwykytekst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5B949C6" w14:textId="35EBAD8D" w:rsidR="00494BCC" w:rsidRPr="00DB2E50" w:rsidRDefault="00494BCC" w:rsidP="00DB2E50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szCs w:val="22"/>
        </w:rPr>
        <w:t xml:space="preserve">W terenie objętym </w:t>
      </w:r>
      <w:r w:rsidR="001D533F" w:rsidRPr="00492A94">
        <w:rPr>
          <w:rFonts w:ascii="Calibri" w:hAnsi="Calibri" w:cs="Calibri"/>
          <w:szCs w:val="22"/>
        </w:rPr>
        <w:t>p</w:t>
      </w:r>
      <w:r w:rsidRPr="00492A94">
        <w:rPr>
          <w:rFonts w:ascii="Calibri" w:hAnsi="Calibri" w:cs="Calibri"/>
          <w:szCs w:val="22"/>
        </w:rPr>
        <w:t>lanem nie ma obszarów przestrzeni pub</w:t>
      </w:r>
      <w:r w:rsidR="00F15B59" w:rsidRPr="00492A94">
        <w:rPr>
          <w:rFonts w:ascii="Calibri" w:hAnsi="Calibri" w:cs="Calibri"/>
          <w:szCs w:val="22"/>
        </w:rPr>
        <w:t>licznych, w rozumieniu ustawy o </w:t>
      </w:r>
      <w:r w:rsidRPr="00492A94">
        <w:rPr>
          <w:rFonts w:ascii="Calibri" w:hAnsi="Calibri" w:cs="Calibri"/>
          <w:szCs w:val="22"/>
        </w:rPr>
        <w:t>planowaniu i zagospodarowaniu przestrzennym, art.</w:t>
      </w:r>
      <w:r w:rsidR="00E03D76" w:rsidRPr="00492A94">
        <w:rPr>
          <w:rFonts w:ascii="Calibri" w:hAnsi="Calibri" w:cs="Calibri"/>
          <w:szCs w:val="22"/>
        </w:rPr>
        <w:t xml:space="preserve"> </w:t>
      </w:r>
      <w:r w:rsidRPr="00492A94">
        <w:rPr>
          <w:rFonts w:ascii="Calibri" w:hAnsi="Calibri" w:cs="Calibri"/>
          <w:szCs w:val="22"/>
        </w:rPr>
        <w:t>2</w:t>
      </w:r>
      <w:r w:rsidR="00D60DE2" w:rsidRPr="00492A94">
        <w:rPr>
          <w:rFonts w:ascii="Calibri" w:hAnsi="Calibri" w:cs="Calibri"/>
          <w:szCs w:val="22"/>
        </w:rPr>
        <w:t>,</w:t>
      </w:r>
      <w:r w:rsidRPr="00492A94">
        <w:rPr>
          <w:rFonts w:ascii="Calibri" w:hAnsi="Calibri" w:cs="Calibri"/>
          <w:szCs w:val="22"/>
        </w:rPr>
        <w:t xml:space="preserve"> pkt. 6 </w:t>
      </w:r>
      <w:r w:rsidR="001D1539" w:rsidRPr="00492A94">
        <w:rPr>
          <w:rFonts w:ascii="Calibri" w:hAnsi="Calibri" w:cs="Calibri"/>
          <w:szCs w:val="22"/>
        </w:rPr>
        <w:t>(tj. Dz. U. z 20</w:t>
      </w:r>
      <w:r w:rsidR="00E03D76" w:rsidRPr="00492A94">
        <w:rPr>
          <w:rFonts w:ascii="Calibri" w:hAnsi="Calibri" w:cs="Calibri"/>
          <w:szCs w:val="22"/>
        </w:rPr>
        <w:t>2</w:t>
      </w:r>
      <w:r w:rsidR="00525D8E" w:rsidRPr="00492A94">
        <w:rPr>
          <w:rFonts w:ascii="Calibri" w:hAnsi="Calibri" w:cs="Calibri"/>
          <w:szCs w:val="22"/>
        </w:rPr>
        <w:t>3</w:t>
      </w:r>
      <w:r w:rsidR="001D1539" w:rsidRPr="00492A94">
        <w:rPr>
          <w:rFonts w:ascii="Calibri" w:hAnsi="Calibri" w:cs="Calibri"/>
          <w:szCs w:val="22"/>
        </w:rPr>
        <w:t xml:space="preserve"> r. poz. </w:t>
      </w:r>
      <w:r w:rsidR="00525D8E" w:rsidRPr="00492A94">
        <w:rPr>
          <w:rFonts w:ascii="Calibri" w:hAnsi="Calibri" w:cs="Calibri"/>
          <w:szCs w:val="22"/>
        </w:rPr>
        <w:t>977</w:t>
      </w:r>
      <w:r w:rsidR="00EF24FB" w:rsidRPr="00492A94">
        <w:rPr>
          <w:rFonts w:ascii="Calibri" w:hAnsi="Calibri" w:cs="Calibri"/>
          <w:szCs w:val="22"/>
        </w:rPr>
        <w:t xml:space="preserve"> z </w:t>
      </w:r>
      <w:proofErr w:type="spellStart"/>
      <w:r w:rsidR="00525D8E" w:rsidRPr="00492A94">
        <w:rPr>
          <w:rFonts w:ascii="Calibri" w:hAnsi="Calibri" w:cs="Calibri"/>
          <w:szCs w:val="22"/>
        </w:rPr>
        <w:t>późn</w:t>
      </w:r>
      <w:proofErr w:type="spellEnd"/>
      <w:r w:rsidR="00525D8E" w:rsidRPr="00492A94">
        <w:rPr>
          <w:rFonts w:ascii="Calibri" w:hAnsi="Calibri" w:cs="Calibri"/>
          <w:szCs w:val="22"/>
        </w:rPr>
        <w:t xml:space="preserve">. </w:t>
      </w:r>
      <w:r w:rsidR="00EF24FB" w:rsidRPr="00492A94">
        <w:rPr>
          <w:rFonts w:ascii="Calibri" w:hAnsi="Calibri" w:cs="Calibri"/>
          <w:szCs w:val="22"/>
        </w:rPr>
        <w:t>zm.</w:t>
      </w:r>
      <w:r w:rsidR="001D1539" w:rsidRPr="00492A94">
        <w:rPr>
          <w:rFonts w:ascii="Calibri" w:hAnsi="Calibri" w:cs="Calibri"/>
          <w:szCs w:val="22"/>
        </w:rPr>
        <w:t>)</w:t>
      </w:r>
      <w:r w:rsidRPr="00492A94">
        <w:rPr>
          <w:rFonts w:ascii="Calibri" w:hAnsi="Calibri" w:cs="Calibri"/>
          <w:szCs w:val="22"/>
        </w:rPr>
        <w:t>.</w:t>
      </w:r>
    </w:p>
    <w:p w14:paraId="405014F6" w14:textId="77777777" w:rsidR="0068260F" w:rsidRPr="00DB2E50" w:rsidRDefault="0068260F" w:rsidP="00DB2E50">
      <w:pPr>
        <w:pStyle w:val="standard"/>
        <w:spacing w:line="276" w:lineRule="auto"/>
        <w:rPr>
          <w:rFonts w:ascii="Calibri" w:hAnsi="Calibri" w:cs="Calibri"/>
          <w:szCs w:val="22"/>
        </w:rPr>
      </w:pPr>
    </w:p>
    <w:p w14:paraId="2857ED14" w14:textId="64A28E32" w:rsidR="00F271AB" w:rsidRPr="00DB2E50" w:rsidRDefault="00F271AB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DB2E50">
        <w:rPr>
          <w:rFonts w:ascii="Calibri" w:hAnsi="Calibri" w:cs="Calibri"/>
          <w:b/>
          <w:color w:val="000000" w:themeColor="text1"/>
          <w:szCs w:val="22"/>
        </w:rPr>
        <w:t>§</w:t>
      </w:r>
      <w:r w:rsidR="00202A3A" w:rsidRPr="00DB2E50">
        <w:rPr>
          <w:rFonts w:ascii="Calibri" w:hAnsi="Calibri" w:cs="Calibri"/>
          <w:b/>
          <w:color w:val="000000" w:themeColor="text1"/>
          <w:szCs w:val="22"/>
        </w:rPr>
        <w:t>1</w:t>
      </w:r>
      <w:r w:rsidR="00146432" w:rsidRPr="00DB2E50">
        <w:rPr>
          <w:rFonts w:ascii="Calibri" w:hAnsi="Calibri" w:cs="Calibri"/>
          <w:b/>
          <w:color w:val="000000" w:themeColor="text1"/>
          <w:szCs w:val="22"/>
        </w:rPr>
        <w:t>3</w:t>
      </w:r>
      <w:r w:rsidRPr="00DB2E50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30C1436F" w14:textId="77777777" w:rsidR="007A0D26" w:rsidRPr="00DB2E50" w:rsidRDefault="007A0D26" w:rsidP="00DB2E50">
      <w:pPr>
        <w:spacing w:line="276" w:lineRule="auto"/>
        <w:jc w:val="center"/>
        <w:rPr>
          <w:rFonts w:ascii="Calibri" w:eastAsia="TimesNewRoman" w:hAnsi="Calibri" w:cs="Calibri"/>
          <w:b/>
          <w:color w:val="FF0000"/>
          <w:sz w:val="22"/>
          <w:szCs w:val="22"/>
        </w:rPr>
      </w:pPr>
      <w:r w:rsidRPr="00DB2E50">
        <w:rPr>
          <w:rFonts w:ascii="Calibri" w:hAnsi="Calibri" w:cs="Calibri"/>
          <w:b/>
          <w:color w:val="000000" w:themeColor="text1"/>
          <w:sz w:val="22"/>
          <w:szCs w:val="22"/>
        </w:rPr>
        <w:t>Strefa</w:t>
      </w:r>
      <w:r w:rsidRPr="00DB2E50">
        <w:rPr>
          <w:rFonts w:ascii="Calibri" w:eastAsia="TimesNewRoman" w:hAnsi="Calibri" w:cs="Calibri"/>
          <w:b/>
          <w:sz w:val="22"/>
          <w:szCs w:val="22"/>
        </w:rPr>
        <w:t xml:space="preserve"> ochrony korytarzy dolin rzecznych </w:t>
      </w:r>
    </w:p>
    <w:p w14:paraId="20FF559E" w14:textId="44993EF9" w:rsidR="00B1199F" w:rsidRPr="00DB2E50" w:rsidRDefault="00B1199F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</w:p>
    <w:p w14:paraId="4E47DA55" w14:textId="75572C80" w:rsidR="007A0D26" w:rsidRPr="00DB2E50" w:rsidRDefault="007A0D26" w:rsidP="00B31B3D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Na </w:t>
      </w:r>
      <w:r w:rsidRPr="00DB2E50">
        <w:rPr>
          <w:rFonts w:ascii="Calibri" w:hAnsi="Calibri" w:cs="Calibri"/>
          <w:color w:val="000000"/>
          <w:szCs w:val="22"/>
        </w:rPr>
        <w:t xml:space="preserve">rysunku planu wskazuje się i obejmuje ochroną strefę </w:t>
      </w:r>
      <w:r w:rsidRPr="00DB2E50">
        <w:rPr>
          <w:rFonts w:ascii="Calibri" w:eastAsia="TimesNewRoman" w:hAnsi="Calibri" w:cs="Calibri"/>
          <w:szCs w:val="22"/>
        </w:rPr>
        <w:t>ochrony korytarzy dolin</w:t>
      </w:r>
      <w:r w:rsidR="00622881" w:rsidRPr="00DB2E50">
        <w:rPr>
          <w:rFonts w:ascii="Calibri" w:eastAsia="TimesNewRoman" w:hAnsi="Calibri" w:cs="Calibri"/>
          <w:szCs w:val="22"/>
        </w:rPr>
        <w:t>y</w:t>
      </w:r>
      <w:r w:rsidRPr="00DB2E50">
        <w:rPr>
          <w:rFonts w:ascii="Calibri" w:eastAsia="TimesNewRoman" w:hAnsi="Calibri" w:cs="Calibri"/>
          <w:szCs w:val="22"/>
        </w:rPr>
        <w:t xml:space="preserve"> rzeczn</w:t>
      </w:r>
      <w:r w:rsidR="00622881" w:rsidRPr="00DB2E50">
        <w:rPr>
          <w:rFonts w:ascii="Calibri" w:eastAsia="TimesNewRoman" w:hAnsi="Calibri" w:cs="Calibri"/>
          <w:szCs w:val="22"/>
        </w:rPr>
        <w:t xml:space="preserve">ej </w:t>
      </w:r>
      <w:r w:rsidR="00EC2740" w:rsidRPr="00DB2E50">
        <w:rPr>
          <w:rFonts w:ascii="Calibri" w:hAnsi="Calibri" w:cs="Calibri"/>
          <w:szCs w:val="22"/>
        </w:rPr>
        <w:t xml:space="preserve">Potoku Knurowskiego </w:t>
      </w:r>
      <w:r w:rsidRPr="00DB2E50">
        <w:rPr>
          <w:rFonts w:ascii="Calibri" w:hAnsi="Calibri" w:cs="Calibri"/>
          <w:szCs w:val="22"/>
        </w:rPr>
        <w:t xml:space="preserve">wyznaczoną w oparciu o wyznaczone granice strefy zakazu nowych obiektów budowlanych zgodnie z </w:t>
      </w:r>
      <w:r w:rsidRPr="00DB2E50">
        <w:rPr>
          <w:rFonts w:ascii="Calibri" w:hAnsi="Calibri" w:cs="Calibri"/>
          <w:color w:val="000000"/>
          <w:szCs w:val="22"/>
        </w:rPr>
        <w:t xml:space="preserve">Uchwalą Sejmiku Województwa Małopolskiego Nr XX/274/20 z dnia 27 kwietnia 2020 roku w/s </w:t>
      </w:r>
      <w:proofErr w:type="spellStart"/>
      <w:r w:rsidRPr="00DB2E50">
        <w:rPr>
          <w:rFonts w:ascii="Calibri" w:hAnsi="Calibri" w:cs="Calibri"/>
          <w:color w:val="000000"/>
          <w:szCs w:val="22"/>
        </w:rPr>
        <w:t>Południowomałopolskiego</w:t>
      </w:r>
      <w:proofErr w:type="spellEnd"/>
      <w:r w:rsidRPr="00DB2E50">
        <w:rPr>
          <w:rFonts w:ascii="Calibri" w:hAnsi="Calibri" w:cs="Calibri"/>
          <w:color w:val="000000"/>
          <w:szCs w:val="22"/>
        </w:rPr>
        <w:t xml:space="preserve"> Obszaru Chronionego Krajobrazu</w:t>
      </w:r>
    </w:p>
    <w:p w14:paraId="358FC7F8" w14:textId="77777777" w:rsidR="007A0D26" w:rsidRPr="00DB2E50" w:rsidRDefault="007A0D26" w:rsidP="00B31B3D">
      <w:pPr>
        <w:pStyle w:val="standard"/>
        <w:numPr>
          <w:ilvl w:val="0"/>
          <w:numId w:val="2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</w:t>
      </w:r>
      <w:r w:rsidRPr="00DB2E50">
        <w:rPr>
          <w:rFonts w:ascii="Calibri" w:hAnsi="Calibri" w:cs="Calibri"/>
          <w:szCs w:val="22"/>
        </w:rPr>
        <w:t xml:space="preserve"> wyznaczonych korytarzach obowiązują ustalenia powołanej w ust. 1 Uchwały Sejmiku </w:t>
      </w:r>
      <w:r w:rsidRPr="00DB2E50">
        <w:rPr>
          <w:rFonts w:ascii="Calibri" w:hAnsi="Calibri" w:cs="Calibri"/>
          <w:color w:val="000000"/>
          <w:szCs w:val="22"/>
        </w:rPr>
        <w:t>Województwa</w:t>
      </w:r>
      <w:r w:rsidRPr="00DB2E50">
        <w:rPr>
          <w:rFonts w:ascii="Calibri" w:hAnsi="Calibri" w:cs="Calibri"/>
          <w:szCs w:val="22"/>
        </w:rPr>
        <w:t xml:space="preserve"> Małopolskiego, czyli przepisy odrębne; zgodnie z </w:t>
      </w:r>
      <w:r w:rsidRPr="00DB2E50">
        <w:rPr>
          <w:rFonts w:ascii="Calibri" w:hAnsi="Calibri" w:cs="Calibri"/>
          <w:color w:val="000000" w:themeColor="text1"/>
          <w:szCs w:val="22"/>
        </w:rPr>
        <w:t xml:space="preserve">§3 ust. 9 </w:t>
      </w:r>
      <w:r w:rsidRPr="00DB2E50">
        <w:rPr>
          <w:rFonts w:ascii="Calibri" w:hAnsi="Calibri" w:cs="Calibri"/>
          <w:szCs w:val="22"/>
        </w:rPr>
        <w:t xml:space="preserve">Uchwały Sejmiku </w:t>
      </w:r>
      <w:r w:rsidRPr="00DB2E50">
        <w:rPr>
          <w:rFonts w:ascii="Calibri" w:hAnsi="Calibri" w:cs="Calibri"/>
          <w:color w:val="000000"/>
          <w:szCs w:val="22"/>
        </w:rPr>
        <w:t>Województwa</w:t>
      </w:r>
      <w:r w:rsidRPr="00DB2E50">
        <w:rPr>
          <w:rFonts w:ascii="Calibri" w:hAnsi="Calibri" w:cs="Calibri"/>
          <w:szCs w:val="22"/>
        </w:rPr>
        <w:t xml:space="preserve"> Małopolskiego</w:t>
      </w:r>
      <w:r w:rsidRPr="00DB2E50">
        <w:rPr>
          <w:rFonts w:ascii="Calibri" w:hAnsi="Calibri" w:cs="Calibri"/>
          <w:color w:val="000000" w:themeColor="text1"/>
          <w:szCs w:val="22"/>
        </w:rPr>
        <w:t xml:space="preserve"> w wyznaczonej strefie zostały utrzymane tereny budowlane wyznaczone w Studium uwarunkowań i kierunków zagospodarowania przestrzennego gminy Nowy Targ</w:t>
      </w:r>
      <w:r w:rsidRPr="00DB2E50">
        <w:rPr>
          <w:rFonts w:ascii="Calibri" w:hAnsi="Calibri" w:cs="Calibri"/>
          <w:szCs w:val="22"/>
        </w:rPr>
        <w:t>.</w:t>
      </w:r>
    </w:p>
    <w:p w14:paraId="6ACCE7F3" w14:textId="77777777" w:rsidR="00F271AB" w:rsidRPr="00DB2E50" w:rsidRDefault="00F271AB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2D2A8E9E" w14:textId="36E170C3" w:rsidR="00F71DA3" w:rsidRPr="00DB2E50" w:rsidRDefault="00F71DA3" w:rsidP="00DB2E50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b w:val="0"/>
          <w:color w:val="000000" w:themeColor="text1"/>
          <w:sz w:val="22"/>
          <w:szCs w:val="22"/>
        </w:rPr>
        <w:t>§</w:t>
      </w:r>
      <w:r w:rsidRPr="00DB2E50">
        <w:rPr>
          <w:rStyle w:val="Teksttreci6105pt"/>
          <w:rFonts w:ascii="Calibri" w:hAnsi="Calibri" w:cs="Calibri"/>
          <w:b/>
          <w:color w:val="000000" w:themeColor="text1"/>
          <w:sz w:val="22"/>
          <w:szCs w:val="22"/>
        </w:rPr>
        <w:t>14</w:t>
      </w:r>
    </w:p>
    <w:p w14:paraId="54AE07E2" w14:textId="696BEF89" w:rsidR="00F71DA3" w:rsidRPr="00DB2E50" w:rsidRDefault="00F71DA3" w:rsidP="00DB2E50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 w:themeColor="text1"/>
          <w:szCs w:val="22"/>
        </w:rPr>
      </w:pPr>
      <w:r w:rsidRPr="00DB2E50">
        <w:rPr>
          <w:rFonts w:ascii="Calibri" w:eastAsia="TimesNewRoman" w:hAnsi="Calibri" w:cs="Calibri"/>
          <w:b/>
          <w:color w:val="000000" w:themeColor="text1"/>
          <w:szCs w:val="22"/>
        </w:rPr>
        <w:t>Obszary szczególnego zagrożenia powodzią</w:t>
      </w:r>
      <w:r w:rsidR="000A6CCA" w:rsidRPr="00DB2E50">
        <w:rPr>
          <w:rFonts w:ascii="Calibri" w:eastAsia="TimesNewRoman" w:hAnsi="Calibri" w:cs="Calibri"/>
          <w:b/>
          <w:color w:val="000000" w:themeColor="text1"/>
          <w:szCs w:val="22"/>
        </w:rPr>
        <w:t xml:space="preserve"> </w:t>
      </w:r>
    </w:p>
    <w:p w14:paraId="5CEBFFC7" w14:textId="1296ED90" w:rsidR="007A0D26" w:rsidRPr="00DB2E50" w:rsidRDefault="007A0D26" w:rsidP="00B31B3D">
      <w:pPr>
        <w:numPr>
          <w:ilvl w:val="0"/>
          <w:numId w:val="95"/>
        </w:numPr>
        <w:spacing w:line="276" w:lineRule="auto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Wskazuje się na rysunku planu </w:t>
      </w: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obszary szczególnego zagrożenia powodzią</w:t>
      </w:r>
      <w:r w:rsidR="004A6E40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na których prawdopodobieństwo wystąpienia powodzi jest </w:t>
      </w:r>
      <w:r w:rsidR="004A6E40"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>średnie</w:t>
      </w:r>
      <w:r w:rsidRPr="00DB2E5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i wynosi 1% (raz na 100 lat);</w:t>
      </w:r>
    </w:p>
    <w:p w14:paraId="40DC5AB2" w14:textId="6A6034D5" w:rsidR="007A0D26" w:rsidRPr="00DB2E50" w:rsidRDefault="007A0D26" w:rsidP="00B31B3D">
      <w:pPr>
        <w:numPr>
          <w:ilvl w:val="0"/>
          <w:numId w:val="95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Na obszarach szczególnego zagrożenia powodzią obowiązują zakazy, nakazy, dopuszczenia i ograniczenia wynikające z przepisów odrębnych, dotyczących ochrony przed powodzią.</w:t>
      </w:r>
    </w:p>
    <w:p w14:paraId="60903A99" w14:textId="77777777" w:rsidR="007A0D26" w:rsidRPr="00DB2E50" w:rsidRDefault="007A0D26" w:rsidP="00B31B3D">
      <w:pPr>
        <w:numPr>
          <w:ilvl w:val="0"/>
          <w:numId w:val="95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W granicach obszarów bezpośredniego zagrożenia powodzią dla terenów nieobwałowanych znajdujących się w zlewni górnego Dunajca do ujścia Popradu warunki  korzystania z wód regionu wodnego górnej Wisły określa Rozporządzenie nr 4/2014 Dyrektora RZGW (Dz. U. </w:t>
      </w:r>
      <w:proofErr w:type="spellStart"/>
      <w:r w:rsidRPr="00DB2E50">
        <w:rPr>
          <w:rFonts w:ascii="Calibri" w:hAnsi="Calibri" w:cs="Calibri"/>
          <w:color w:val="000000" w:themeColor="text1"/>
          <w:sz w:val="22"/>
          <w:szCs w:val="22"/>
        </w:rPr>
        <w:t>Małop</w:t>
      </w:r>
      <w:proofErr w:type="spellEnd"/>
      <w:r w:rsidRPr="00DB2E50">
        <w:rPr>
          <w:rFonts w:ascii="Calibri" w:hAnsi="Calibri" w:cs="Calibri"/>
          <w:color w:val="000000" w:themeColor="text1"/>
          <w:sz w:val="22"/>
          <w:szCs w:val="22"/>
        </w:rPr>
        <w:t>. z 2014., poz. 317).</w:t>
      </w:r>
    </w:p>
    <w:p w14:paraId="27F1A747" w14:textId="77777777" w:rsidR="000271E9" w:rsidRPr="00DB2E50" w:rsidRDefault="000271E9" w:rsidP="00DB2E50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FC9C486" w14:textId="0CB12DED" w:rsidR="000271E9" w:rsidRPr="00DB2E50" w:rsidRDefault="000271E9" w:rsidP="00DB2E50">
      <w:pPr>
        <w:pStyle w:val="Teksttreci60"/>
        <w:shd w:val="clear" w:color="auto" w:fill="auto"/>
        <w:spacing w:after="0" w:line="276" w:lineRule="auto"/>
        <w:rPr>
          <w:rFonts w:ascii="Calibri" w:hAnsi="Calibri" w:cs="Calibri"/>
          <w:b w:val="0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b w:val="0"/>
          <w:color w:val="000000" w:themeColor="text1"/>
          <w:sz w:val="22"/>
          <w:szCs w:val="22"/>
        </w:rPr>
        <w:t>§</w:t>
      </w:r>
      <w:r w:rsidRPr="00DB2E50">
        <w:rPr>
          <w:rStyle w:val="Teksttreci6105pt"/>
          <w:rFonts w:ascii="Calibri" w:hAnsi="Calibri" w:cs="Calibri"/>
          <w:b/>
          <w:color w:val="000000" w:themeColor="text1"/>
          <w:sz w:val="22"/>
          <w:szCs w:val="22"/>
        </w:rPr>
        <w:t>15</w:t>
      </w:r>
    </w:p>
    <w:p w14:paraId="2D45A042" w14:textId="2F1A8874" w:rsidR="000271E9" w:rsidRPr="00DB2E50" w:rsidRDefault="000271E9" w:rsidP="00DB2E50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b/>
          <w:bCs/>
          <w:color w:val="000000" w:themeColor="text1"/>
          <w:sz w:val="22"/>
          <w:szCs w:val="22"/>
        </w:rPr>
        <w:t>Obszary osuwisk aktywnych ciągle i okresowo oraz zagrożonych ruchami masowymi</w:t>
      </w:r>
    </w:p>
    <w:p w14:paraId="6321C1A4" w14:textId="77777777" w:rsidR="000271E9" w:rsidRPr="00DB2E50" w:rsidRDefault="000271E9" w:rsidP="00DB2E50">
      <w:pPr>
        <w:keepNext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10E9D3A" w14:textId="77777777" w:rsidR="000271E9" w:rsidRPr="00DB2E50" w:rsidRDefault="000271E9" w:rsidP="00B31B3D">
      <w:pPr>
        <w:pStyle w:val="Akapitzlist"/>
        <w:numPr>
          <w:ilvl w:val="0"/>
          <w:numId w:val="100"/>
        </w:numPr>
        <w:spacing w:after="0" w:line="276" w:lineRule="auto"/>
        <w:jc w:val="both"/>
        <w:rPr>
          <w:rFonts w:cs="Calibri"/>
          <w:bCs/>
          <w:color w:val="000000" w:themeColor="text1"/>
        </w:rPr>
      </w:pPr>
      <w:r w:rsidRPr="00DB2E50">
        <w:rPr>
          <w:rFonts w:cs="Calibri"/>
          <w:bCs/>
          <w:color w:val="000000" w:themeColor="text1"/>
        </w:rPr>
        <w:t>Zgodnie z bazami SOPO PIG wskazuje się na rysunku planu obszary:</w:t>
      </w:r>
    </w:p>
    <w:p w14:paraId="48B27C15" w14:textId="77777777" w:rsidR="000271E9" w:rsidRPr="000246B5" w:rsidRDefault="000271E9" w:rsidP="00B31B3D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6B5">
        <w:rPr>
          <w:rFonts w:ascii="Calibri" w:hAnsi="Calibri" w:cs="Calibri"/>
          <w:sz w:val="22"/>
          <w:szCs w:val="22"/>
        </w:rPr>
        <w:t xml:space="preserve">osuwisk aktywnych ciągle i aktywnych okresowo; </w:t>
      </w:r>
    </w:p>
    <w:p w14:paraId="024F0C72" w14:textId="77777777" w:rsidR="000271E9" w:rsidRPr="000246B5" w:rsidRDefault="000271E9" w:rsidP="00B31B3D">
      <w:pPr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246B5">
        <w:rPr>
          <w:rFonts w:ascii="Calibri" w:hAnsi="Calibri" w:cs="Calibri"/>
          <w:sz w:val="22"/>
          <w:szCs w:val="22"/>
        </w:rPr>
        <w:t>zagrożone rucham masowymi.</w:t>
      </w:r>
    </w:p>
    <w:p w14:paraId="2D9D2A96" w14:textId="77777777" w:rsidR="000271E9" w:rsidRPr="00DB2E50" w:rsidRDefault="000271E9" w:rsidP="00B31B3D">
      <w:pPr>
        <w:pStyle w:val="Akapitzlist"/>
        <w:numPr>
          <w:ilvl w:val="0"/>
          <w:numId w:val="100"/>
        </w:numPr>
        <w:spacing w:line="276" w:lineRule="auto"/>
        <w:jc w:val="both"/>
        <w:rPr>
          <w:rFonts w:cs="Calibri"/>
          <w:b/>
          <w:color w:val="000000" w:themeColor="text1"/>
        </w:rPr>
      </w:pPr>
      <w:r w:rsidRPr="00DB2E50">
        <w:rPr>
          <w:rFonts w:cs="Calibri"/>
          <w:bCs/>
          <w:color w:val="000000" w:themeColor="text1"/>
        </w:rPr>
        <w:t xml:space="preserve">We wskazanych obszarach </w:t>
      </w:r>
      <w:r w:rsidRPr="00DB2E50">
        <w:rPr>
          <w:rFonts w:cs="Calibri"/>
          <w:color w:val="000000" w:themeColor="text1"/>
        </w:rPr>
        <w:t>nakazuje się stosowanie przepisów odrębnych.</w:t>
      </w:r>
    </w:p>
    <w:p w14:paraId="0FC88B96" w14:textId="77777777" w:rsidR="000271E9" w:rsidRPr="00DB2E50" w:rsidRDefault="000271E9" w:rsidP="00DB2E50">
      <w:pPr>
        <w:spacing w:line="276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C0E64D1" w14:textId="1123A8B3" w:rsidR="00F271AB" w:rsidRPr="00DB2E50" w:rsidRDefault="00B06187" w:rsidP="00DB2E50">
      <w:pPr>
        <w:spacing w:line="276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b/>
          <w:color w:val="000000" w:themeColor="text1"/>
          <w:sz w:val="22"/>
          <w:szCs w:val="22"/>
        </w:rPr>
        <w:t xml:space="preserve">ROZDZIAŁ </w:t>
      </w:r>
      <w:r w:rsidR="00FE7903" w:rsidRPr="00DB2E50">
        <w:rPr>
          <w:rFonts w:ascii="Calibri" w:hAnsi="Calibri" w:cs="Calibri"/>
          <w:b/>
          <w:color w:val="000000" w:themeColor="text1"/>
          <w:sz w:val="22"/>
          <w:szCs w:val="22"/>
        </w:rPr>
        <w:t>III</w:t>
      </w:r>
    </w:p>
    <w:p w14:paraId="7F3EA992" w14:textId="77777777" w:rsidR="002D70CC" w:rsidRPr="00DB2E50" w:rsidRDefault="00B06187" w:rsidP="00DB2E50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 xml:space="preserve">ZASADY MODERNIZACJI, ROZBUDOWY I BUDOWY </w:t>
      </w:r>
      <w:r w:rsidR="00661A73" w:rsidRPr="00DB2E50">
        <w:rPr>
          <w:rFonts w:ascii="Calibri" w:hAnsi="Calibri" w:cs="Calibri"/>
          <w:b/>
          <w:color w:val="000000"/>
          <w:szCs w:val="22"/>
        </w:rPr>
        <w:t xml:space="preserve">SYSTEMÓW </w:t>
      </w:r>
      <w:r w:rsidRPr="00DB2E50">
        <w:rPr>
          <w:rFonts w:ascii="Calibri" w:hAnsi="Calibri" w:cs="Calibri"/>
          <w:b/>
          <w:color w:val="000000"/>
          <w:szCs w:val="22"/>
        </w:rPr>
        <w:t>INFRASTRUKTURY TECHNICZNEJ I KOMUNIKACJI</w:t>
      </w:r>
    </w:p>
    <w:p w14:paraId="21FC4BCA" w14:textId="77777777" w:rsidR="00FA10D7" w:rsidRPr="00DB2E50" w:rsidRDefault="00FA10D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6F440B3" w14:textId="10326092" w:rsidR="00086691" w:rsidRPr="00DB2E50" w:rsidRDefault="00086691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146432" w:rsidRPr="00DB2E50">
        <w:rPr>
          <w:rFonts w:ascii="Calibri" w:hAnsi="Calibri" w:cs="Calibri"/>
          <w:b/>
          <w:color w:val="000000"/>
          <w:szCs w:val="22"/>
        </w:rPr>
        <w:t>1</w:t>
      </w:r>
      <w:r w:rsidR="000271E9" w:rsidRPr="00DB2E50">
        <w:rPr>
          <w:rFonts w:ascii="Calibri" w:hAnsi="Calibri" w:cs="Calibri"/>
          <w:b/>
          <w:color w:val="000000"/>
          <w:szCs w:val="22"/>
        </w:rPr>
        <w:t>6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527F9737" w14:textId="418120BF" w:rsidR="004D5817" w:rsidRPr="00DB2E50" w:rsidRDefault="004D5817" w:rsidP="00DB2E50">
      <w:pPr>
        <w:pStyle w:val="standard"/>
        <w:spacing w:line="276" w:lineRule="auto"/>
        <w:jc w:val="center"/>
        <w:rPr>
          <w:rFonts w:ascii="Calibri" w:eastAsia="TimesNewRoman" w:hAnsi="Calibri" w:cs="Calibri"/>
          <w:b/>
          <w:color w:val="000000"/>
          <w:szCs w:val="22"/>
        </w:rPr>
      </w:pPr>
      <w:r w:rsidRPr="00DB2E50">
        <w:rPr>
          <w:rFonts w:ascii="Calibri" w:eastAsia="TimesNewRoman" w:hAnsi="Calibri" w:cs="Calibri"/>
          <w:b/>
          <w:color w:val="000000"/>
          <w:szCs w:val="22"/>
        </w:rPr>
        <w:t>Zasady modernizacji, rozbudowy i budowy systemów infrastruktury technicznej</w:t>
      </w:r>
    </w:p>
    <w:p w14:paraId="11D2069C" w14:textId="77777777" w:rsidR="004D5817" w:rsidRPr="00DB2E50" w:rsidRDefault="004D581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362F555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lastRenderedPageBreak/>
        <w:t xml:space="preserve">Zasady dotyczące </w:t>
      </w:r>
      <w:r w:rsidR="00661A73" w:rsidRPr="00DB2E50">
        <w:rPr>
          <w:rFonts w:ascii="Calibri" w:hAnsi="Calibri" w:cs="Calibri"/>
          <w:color w:val="000000"/>
          <w:szCs w:val="22"/>
        </w:rPr>
        <w:t>modernizacji, rozbudowy i budowy system</w:t>
      </w:r>
      <w:r w:rsidR="00CE6649" w:rsidRPr="00DB2E50">
        <w:rPr>
          <w:rFonts w:ascii="Calibri" w:hAnsi="Calibri" w:cs="Calibri"/>
          <w:color w:val="000000"/>
          <w:szCs w:val="22"/>
        </w:rPr>
        <w:t>ów infrastruktury technicznej w </w:t>
      </w:r>
      <w:r w:rsidR="00661A73" w:rsidRPr="00DB2E50">
        <w:rPr>
          <w:rFonts w:ascii="Calibri" w:hAnsi="Calibri" w:cs="Calibri"/>
          <w:color w:val="000000"/>
          <w:szCs w:val="22"/>
        </w:rPr>
        <w:t xml:space="preserve">obszarze całego </w:t>
      </w:r>
      <w:r w:rsidRPr="00DB2E50">
        <w:rPr>
          <w:rFonts w:ascii="Calibri" w:hAnsi="Calibri" w:cs="Calibri"/>
          <w:color w:val="000000"/>
          <w:szCs w:val="22"/>
        </w:rPr>
        <w:t>planu:</w:t>
      </w:r>
    </w:p>
    <w:p w14:paraId="466AA3B5" w14:textId="77777777" w:rsidR="002D70CC" w:rsidRPr="00DB2E50" w:rsidRDefault="002D70CC" w:rsidP="00B31B3D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ustala się </w:t>
      </w:r>
      <w:r w:rsidRPr="00DB2E50">
        <w:rPr>
          <w:rFonts w:ascii="Calibri" w:hAnsi="Calibri" w:cs="Calibri"/>
          <w:color w:val="000000"/>
          <w:sz w:val="22"/>
          <w:szCs w:val="22"/>
        </w:rPr>
        <w:t>możliwość</w:t>
      </w:r>
      <w:r w:rsidRPr="00DB2E50">
        <w:rPr>
          <w:rFonts w:ascii="Calibri" w:hAnsi="Calibri" w:cs="Calibri"/>
          <w:sz w:val="22"/>
          <w:szCs w:val="22"/>
        </w:rPr>
        <w:t xml:space="preserve"> budowy, rozbudowy i przebudowy istniejących sieci uzbrojenia, urządzeń i obiektów infrastruktury technicznej; </w:t>
      </w:r>
    </w:p>
    <w:p w14:paraId="04172AD4" w14:textId="77777777" w:rsidR="002D70CC" w:rsidRPr="00DB2E50" w:rsidRDefault="002D70CC" w:rsidP="00B31B3D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w przypadku nowego przebiegu sieci, bądź zmiany technologii </w:t>
      </w:r>
      <w:proofErr w:type="spellStart"/>
      <w:r w:rsidRPr="00DB2E50">
        <w:rPr>
          <w:rFonts w:ascii="Calibri" w:hAnsi="Calibri" w:cs="Calibri"/>
          <w:sz w:val="22"/>
          <w:szCs w:val="22"/>
        </w:rPr>
        <w:t>przesyłu</w:t>
      </w:r>
      <w:proofErr w:type="spellEnd"/>
      <w:r w:rsidRPr="00DB2E50">
        <w:rPr>
          <w:rFonts w:ascii="Calibri" w:hAnsi="Calibri" w:cs="Calibri"/>
          <w:sz w:val="22"/>
          <w:szCs w:val="22"/>
        </w:rPr>
        <w:t xml:space="preserve"> dopuszcza się likwidację dotychczasowych odcinków sieci; </w:t>
      </w:r>
    </w:p>
    <w:p w14:paraId="07D2B2DA" w14:textId="32ACE44F" w:rsidR="002D70CC" w:rsidRPr="00DB2E50" w:rsidRDefault="0081224A" w:rsidP="00B31B3D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w przypadku zmiany przebiegu sieci, bądź technologii </w:t>
      </w:r>
      <w:proofErr w:type="spellStart"/>
      <w:r w:rsidRPr="00DB2E50">
        <w:rPr>
          <w:rFonts w:ascii="Calibri" w:hAnsi="Calibri" w:cs="Calibri"/>
          <w:sz w:val="22"/>
          <w:szCs w:val="22"/>
        </w:rPr>
        <w:t>przesyłu</w:t>
      </w:r>
      <w:proofErr w:type="spellEnd"/>
      <w:r w:rsidRPr="00DB2E50">
        <w:rPr>
          <w:rFonts w:ascii="Calibri" w:hAnsi="Calibri" w:cs="Calibri"/>
          <w:sz w:val="22"/>
          <w:szCs w:val="22"/>
        </w:rPr>
        <w:t>, wyznaczone na rysunku planu pasy technologiczne mogą ulec zmianie zgodnie z przepisami odrębnymi</w:t>
      </w:r>
      <w:r w:rsidR="002D70CC" w:rsidRPr="00DB2E50">
        <w:rPr>
          <w:rFonts w:ascii="Calibri" w:hAnsi="Calibri" w:cs="Calibri"/>
          <w:sz w:val="22"/>
          <w:szCs w:val="22"/>
        </w:rPr>
        <w:t>;</w:t>
      </w:r>
    </w:p>
    <w:p w14:paraId="392412A3" w14:textId="77777777" w:rsidR="002D70CC" w:rsidRPr="00DB2E50" w:rsidRDefault="002D70CC" w:rsidP="00B31B3D">
      <w:pPr>
        <w:numPr>
          <w:ilvl w:val="0"/>
          <w:numId w:val="10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dopuszcza się prowadzenie nowych ciągów uzbrojenia oraz lokalizowanie obiektów i urządzeń w obrębie linii rozgraniczających istniejących dróg publicznych, zgodnie z przepisami odrębnymi. </w:t>
      </w:r>
    </w:p>
    <w:p w14:paraId="37EBCEF5" w14:textId="77777777" w:rsidR="00661A73" w:rsidRPr="00DB2E50" w:rsidRDefault="00661A73" w:rsidP="00DB2E5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C6F5B60" w14:textId="4AB18ADC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146432" w:rsidRPr="00DB2E50">
        <w:rPr>
          <w:rFonts w:ascii="Calibri" w:hAnsi="Calibri" w:cs="Calibri"/>
          <w:b/>
          <w:color w:val="000000"/>
          <w:szCs w:val="22"/>
        </w:rPr>
        <w:t>1</w:t>
      </w:r>
      <w:r w:rsidR="000271E9" w:rsidRPr="00DB2E50">
        <w:rPr>
          <w:rFonts w:ascii="Calibri" w:hAnsi="Calibri" w:cs="Calibri"/>
          <w:b/>
          <w:color w:val="000000"/>
          <w:szCs w:val="22"/>
        </w:rPr>
        <w:t>7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071171EE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DB2E50">
        <w:rPr>
          <w:rFonts w:ascii="Calibri" w:hAnsi="Calibri" w:cs="Calibri"/>
          <w:b/>
          <w:color w:val="000000"/>
          <w:szCs w:val="22"/>
        </w:rPr>
        <w:t>zasady w zakresie zaopatrzenia w wodę</w:t>
      </w:r>
      <w:r w:rsidRPr="00DB2E50">
        <w:rPr>
          <w:rFonts w:ascii="Calibri" w:hAnsi="Calibri" w:cs="Calibri"/>
          <w:color w:val="000000"/>
          <w:szCs w:val="22"/>
        </w:rPr>
        <w:t>:</w:t>
      </w:r>
    </w:p>
    <w:p w14:paraId="434C7B45" w14:textId="05AE403E" w:rsidR="002D70CC" w:rsidRPr="00DB2E50" w:rsidRDefault="002D70CC" w:rsidP="00B31B3D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utrzymuje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się dotychczasowe systemy zaopatrzenia w wodę, rozbudowę wodociągów należy prowadzić zgodnie z przepisami odrębnymi;</w:t>
      </w:r>
    </w:p>
    <w:p w14:paraId="6821EEAA" w14:textId="77777777" w:rsidR="002D70CC" w:rsidRPr="00DB2E50" w:rsidRDefault="002D70CC" w:rsidP="00B31B3D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sieć wodociągowa powinna zapewniać wymagania zapewniające ochronę przeciwpożarową, zgodnie z przepisami i normami obowiązującymi w zakresie ochrony przeciwpożarowej;</w:t>
      </w:r>
    </w:p>
    <w:p w14:paraId="78CDDF79" w14:textId="77777777" w:rsidR="002D70CC" w:rsidRPr="00DB2E50" w:rsidRDefault="002D70CC" w:rsidP="00B31B3D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dopuszcza się zaopatrzenie w wodę z indywidualnych studni z uwzględnieniem warunków określonych w przepisach odrębnych;</w:t>
      </w:r>
    </w:p>
    <w:p w14:paraId="0D031E7F" w14:textId="77777777" w:rsidR="002D70CC" w:rsidRPr="00DB2E50" w:rsidRDefault="002D70CC" w:rsidP="00B31B3D">
      <w:pPr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istniejące studnie</w:t>
      </w:r>
      <w:r w:rsidR="005E78DA"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>mogą stanowić alternatywne źródło zasilania w wodę.</w:t>
      </w:r>
    </w:p>
    <w:p w14:paraId="4BB5933A" w14:textId="77777777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FDDEE8A" w14:textId="6EF2257E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9B3480" w:rsidRPr="00DB2E50">
        <w:rPr>
          <w:rFonts w:ascii="Calibri" w:hAnsi="Calibri" w:cs="Calibri"/>
          <w:b/>
          <w:color w:val="000000"/>
          <w:szCs w:val="22"/>
        </w:rPr>
        <w:t>1</w:t>
      </w:r>
      <w:r w:rsidR="000271E9" w:rsidRPr="00DB2E50">
        <w:rPr>
          <w:rFonts w:ascii="Calibri" w:hAnsi="Calibri" w:cs="Calibri"/>
          <w:b/>
          <w:color w:val="000000"/>
          <w:szCs w:val="22"/>
        </w:rPr>
        <w:t>8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5014EF23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DB2E50">
        <w:rPr>
          <w:rFonts w:ascii="Calibri" w:hAnsi="Calibri" w:cs="Calibri"/>
          <w:b/>
          <w:color w:val="000000"/>
          <w:szCs w:val="22"/>
        </w:rPr>
        <w:t>zasady odprowadzania i oczyszczania ścieków bytowych oraz wód opadowych</w:t>
      </w:r>
      <w:r w:rsidRPr="00DB2E50">
        <w:rPr>
          <w:rFonts w:ascii="Calibri" w:hAnsi="Calibri" w:cs="Calibri"/>
          <w:color w:val="000000"/>
          <w:szCs w:val="22"/>
        </w:rPr>
        <w:t>:</w:t>
      </w:r>
    </w:p>
    <w:p w14:paraId="4E26E4BC" w14:textId="77777777" w:rsidR="002D70CC" w:rsidRPr="00DB2E50" w:rsidRDefault="002D70CC" w:rsidP="00B31B3D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odprowadzenie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ścieków bytowych powinno się odbywać:</w:t>
      </w:r>
    </w:p>
    <w:p w14:paraId="250A1412" w14:textId="72ECCF53" w:rsidR="00953460" w:rsidRPr="00DB2E50" w:rsidRDefault="00953460" w:rsidP="00B31B3D">
      <w:pPr>
        <w:numPr>
          <w:ilvl w:val="0"/>
          <w:numId w:val="3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 systemów kanalizacji zbiorczej</w:t>
      </w:r>
      <w:r w:rsidR="00091A03" w:rsidRPr="00DB2E50">
        <w:rPr>
          <w:rFonts w:ascii="Calibri" w:hAnsi="Calibri" w:cs="Calibri"/>
          <w:color w:val="000000"/>
          <w:sz w:val="22"/>
          <w:szCs w:val="22"/>
        </w:rPr>
        <w:t xml:space="preserve"> odprowadzającej ścieki do oczyszczalni w Dębie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4035B151" w14:textId="3EF15D03" w:rsidR="002D70CC" w:rsidRPr="00DB2E50" w:rsidRDefault="002D70CC" w:rsidP="00B31B3D">
      <w:pPr>
        <w:numPr>
          <w:ilvl w:val="0"/>
          <w:numId w:val="3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 szczelnych zbiorników wybieralnych na nieczystości</w:t>
      </w:r>
      <w:r w:rsidR="00823EDB" w:rsidRPr="00DB2E50">
        <w:rPr>
          <w:rFonts w:ascii="Calibri" w:hAnsi="Calibri" w:cs="Calibri"/>
          <w:color w:val="000000"/>
          <w:sz w:val="22"/>
          <w:szCs w:val="22"/>
        </w:rPr>
        <w:t xml:space="preserve"> oraz do przydomowych oczyszczalni ścieków, których technologia pozwoli na oczyszczanie ścieków w stopniu wymaganym przepisami odrębnymi, a sposób odprowadzania ścieków do odbiornika umożliwi kontrolę ich jakości oraz do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oczyszczalni przemysłowych </w:t>
      </w:r>
      <w:r w:rsidR="00321E37" w:rsidRPr="00DB2E50">
        <w:rPr>
          <w:rFonts w:ascii="Calibri" w:hAnsi="Calibri" w:cs="Calibri"/>
          <w:color w:val="000000"/>
          <w:sz w:val="22"/>
          <w:szCs w:val="22"/>
        </w:rPr>
        <w:t>–</w:t>
      </w:r>
      <w:r w:rsidR="005413D1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w</w:t>
      </w:r>
      <w:r w:rsidR="00321E37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przypadku ścieków przemysłowych;</w:t>
      </w:r>
    </w:p>
    <w:p w14:paraId="66E042EB" w14:textId="77777777" w:rsidR="002D70CC" w:rsidRPr="00DB2E50" w:rsidRDefault="002D70CC" w:rsidP="00B31B3D">
      <w:pPr>
        <w:numPr>
          <w:ilvl w:val="0"/>
          <w:numId w:val="30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dopuszcza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 się odprowadzanie wód opadowych na własną działkę zgodnie z</w:t>
      </w:r>
      <w:r w:rsidR="00CE6649" w:rsidRPr="00DB2E50">
        <w:rPr>
          <w:rFonts w:ascii="Calibri" w:eastAsia="TimesNewRoman" w:hAnsi="Calibri" w:cs="Calibri"/>
          <w:color w:val="000000"/>
          <w:sz w:val="22"/>
          <w:szCs w:val="22"/>
        </w:rPr>
        <w:t> 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>przepisami odrębnymi;</w:t>
      </w:r>
    </w:p>
    <w:p w14:paraId="4474310D" w14:textId="6EA5D0E4" w:rsidR="002D70CC" w:rsidRPr="00DB2E50" w:rsidRDefault="002D70CC" w:rsidP="00B31B3D">
      <w:pPr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odprowadzenie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705A" w:rsidRPr="00DB2E50">
        <w:rPr>
          <w:rFonts w:ascii="Calibri" w:hAnsi="Calibri" w:cs="Calibri"/>
          <w:color w:val="000000"/>
          <w:sz w:val="22"/>
          <w:szCs w:val="22"/>
        </w:rPr>
        <w:t>wód opadowych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z powierzchni dróg publicznych i parkingów</w:t>
      </w:r>
      <w:r w:rsidR="00DE705A" w:rsidRPr="00DB2E50">
        <w:rPr>
          <w:rFonts w:ascii="Calibri" w:hAnsi="Calibri" w:cs="Calibri"/>
          <w:color w:val="000000"/>
          <w:sz w:val="22"/>
          <w:szCs w:val="22"/>
        </w:rPr>
        <w:t xml:space="preserve"> powinno się odbywać zgodnie z </w:t>
      </w:r>
      <w:r w:rsidR="00687565" w:rsidRPr="00DB2E50">
        <w:rPr>
          <w:rFonts w:ascii="Calibri" w:hAnsi="Calibri" w:cs="Calibri"/>
          <w:color w:val="000000"/>
          <w:sz w:val="22"/>
          <w:szCs w:val="22"/>
        </w:rPr>
        <w:t xml:space="preserve">obowiązującymi </w:t>
      </w:r>
      <w:r w:rsidR="00DE705A" w:rsidRPr="00DB2E50">
        <w:rPr>
          <w:rFonts w:ascii="Calibri" w:hAnsi="Calibri" w:cs="Calibri"/>
          <w:color w:val="000000"/>
          <w:sz w:val="22"/>
          <w:szCs w:val="22"/>
        </w:rPr>
        <w:t>przepisami.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488B2279" w14:textId="77777777" w:rsidR="001D1539" w:rsidRPr="00DB2E50" w:rsidRDefault="001D1539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88A86FB" w14:textId="1CCF3893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E85935" w:rsidRPr="00DB2E50">
        <w:rPr>
          <w:rFonts w:ascii="Calibri" w:hAnsi="Calibri" w:cs="Calibri"/>
          <w:b/>
          <w:color w:val="000000"/>
          <w:szCs w:val="22"/>
        </w:rPr>
        <w:t>1</w:t>
      </w:r>
      <w:r w:rsidR="000271E9" w:rsidRPr="00DB2E50">
        <w:rPr>
          <w:rFonts w:ascii="Calibri" w:hAnsi="Calibri" w:cs="Calibri"/>
          <w:b/>
          <w:color w:val="000000"/>
          <w:szCs w:val="22"/>
        </w:rPr>
        <w:t>9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5691B0F" w14:textId="13FFB36F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FF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zasady w zakresie </w:t>
      </w:r>
      <w:r w:rsidR="00582DDD" w:rsidRPr="00DB2E50">
        <w:rPr>
          <w:rFonts w:ascii="Calibri" w:hAnsi="Calibri" w:cs="Calibri"/>
          <w:color w:val="000000"/>
          <w:szCs w:val="22"/>
        </w:rPr>
        <w:t>budowy</w:t>
      </w:r>
      <w:r w:rsidR="00FE0004" w:rsidRPr="00DB2E50">
        <w:rPr>
          <w:rFonts w:ascii="Calibri" w:hAnsi="Calibri" w:cs="Calibri"/>
          <w:color w:val="000000"/>
          <w:szCs w:val="22"/>
        </w:rPr>
        <w:t xml:space="preserve"> </w:t>
      </w:r>
      <w:r w:rsidRPr="00DB2E50">
        <w:rPr>
          <w:rFonts w:ascii="Calibri" w:hAnsi="Calibri" w:cs="Calibri"/>
          <w:b/>
          <w:color w:val="000000"/>
          <w:szCs w:val="22"/>
        </w:rPr>
        <w:t>systemu zaopatrzenia w gaz</w:t>
      </w:r>
      <w:r w:rsidRPr="00DB2E50">
        <w:rPr>
          <w:rFonts w:ascii="Calibri" w:hAnsi="Calibri" w:cs="Calibri"/>
          <w:color w:val="000000"/>
          <w:szCs w:val="22"/>
        </w:rPr>
        <w:t>:</w:t>
      </w:r>
      <w:r w:rsidR="00295637" w:rsidRPr="00DB2E50">
        <w:rPr>
          <w:rFonts w:ascii="Calibri" w:hAnsi="Calibri" w:cs="Calibri"/>
          <w:color w:val="000000"/>
          <w:szCs w:val="22"/>
        </w:rPr>
        <w:t xml:space="preserve"> </w:t>
      </w:r>
    </w:p>
    <w:p w14:paraId="1C3FDA0E" w14:textId="296E09E8" w:rsidR="002D70CC" w:rsidRPr="00DB2E50" w:rsidRDefault="002D70CC" w:rsidP="00B31B3D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doprowadzenie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gazu do obiektów zlokalizowanych </w:t>
      </w:r>
      <w:r w:rsidR="003E3874" w:rsidRPr="00DB2E50">
        <w:rPr>
          <w:rFonts w:ascii="Calibri" w:hAnsi="Calibri" w:cs="Calibri"/>
          <w:color w:val="000000"/>
          <w:sz w:val="22"/>
          <w:szCs w:val="22"/>
        </w:rPr>
        <w:t>w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obszarze objętym planem </w:t>
      </w:r>
      <w:r w:rsidR="009B7977" w:rsidRPr="00DB2E50">
        <w:rPr>
          <w:rFonts w:ascii="Calibri" w:hAnsi="Calibri" w:cs="Calibri"/>
          <w:color w:val="000000"/>
          <w:sz w:val="22"/>
          <w:szCs w:val="22"/>
        </w:rPr>
        <w:t>może nast</w:t>
      </w:r>
      <w:r w:rsidR="003E3874" w:rsidRPr="00DB2E50">
        <w:rPr>
          <w:rFonts w:ascii="Calibri" w:hAnsi="Calibri" w:cs="Calibri"/>
          <w:color w:val="000000"/>
          <w:sz w:val="22"/>
          <w:szCs w:val="22"/>
        </w:rPr>
        <w:t xml:space="preserve">ępować </w:t>
      </w:r>
      <w:r w:rsidRPr="00DB2E50">
        <w:rPr>
          <w:rFonts w:ascii="Calibri" w:hAnsi="Calibri" w:cs="Calibri"/>
          <w:color w:val="000000"/>
          <w:sz w:val="22"/>
          <w:szCs w:val="22"/>
        </w:rPr>
        <w:t>w oparciu o sieci gazowe średniego i niskiego ciśnienia;</w:t>
      </w:r>
    </w:p>
    <w:p w14:paraId="589D0920" w14:textId="45E066C2" w:rsidR="002D70CC" w:rsidRPr="00DB2E50" w:rsidRDefault="002D70CC" w:rsidP="00B31B3D">
      <w:pPr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przy ustalaniu lokalizacji projektowanych obiektów i urządzeń nakazuje się zachowanie odległości podstawowych </w:t>
      </w:r>
      <w:r w:rsidR="00F73EA3" w:rsidRPr="00DB2E50">
        <w:rPr>
          <w:rFonts w:ascii="Calibri" w:hAnsi="Calibri" w:cs="Calibri"/>
          <w:sz w:val="22"/>
          <w:szCs w:val="22"/>
        </w:rPr>
        <w:t>i</w:t>
      </w:r>
      <w:r w:rsidRPr="00DB2E50">
        <w:rPr>
          <w:rFonts w:ascii="Calibri" w:hAnsi="Calibri" w:cs="Calibri"/>
          <w:sz w:val="22"/>
          <w:szCs w:val="22"/>
        </w:rPr>
        <w:t xml:space="preserve"> stref kontrolowanych, zgodnie z przepisami odrębnymi</w:t>
      </w:r>
      <w:r w:rsidR="009B7977" w:rsidRPr="00DB2E50">
        <w:rPr>
          <w:rFonts w:ascii="Calibri" w:hAnsi="Calibri" w:cs="Calibri"/>
          <w:sz w:val="22"/>
          <w:szCs w:val="22"/>
        </w:rPr>
        <w:t>.</w:t>
      </w:r>
    </w:p>
    <w:p w14:paraId="0DE438E9" w14:textId="77777777" w:rsidR="000C50B3" w:rsidRPr="00DB2E50" w:rsidRDefault="000C50B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B410E85" w14:textId="26A596A6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0271E9" w:rsidRPr="00DB2E50">
        <w:rPr>
          <w:rFonts w:ascii="Calibri" w:hAnsi="Calibri" w:cs="Calibri"/>
          <w:b/>
          <w:color w:val="000000"/>
          <w:szCs w:val="22"/>
        </w:rPr>
        <w:t>20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19D6E101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DB2E50">
        <w:rPr>
          <w:rFonts w:ascii="Calibri" w:hAnsi="Calibri" w:cs="Calibri"/>
          <w:b/>
          <w:color w:val="000000"/>
          <w:szCs w:val="22"/>
        </w:rPr>
        <w:t>systemu elektroenergetycznego</w:t>
      </w:r>
      <w:r w:rsidRPr="00DB2E50">
        <w:rPr>
          <w:rFonts w:ascii="Calibri" w:hAnsi="Calibri" w:cs="Calibri"/>
          <w:color w:val="000000"/>
          <w:szCs w:val="22"/>
        </w:rPr>
        <w:t>:</w:t>
      </w:r>
    </w:p>
    <w:p w14:paraId="6382B149" w14:textId="77777777" w:rsidR="002D70CC" w:rsidRPr="00DB2E50" w:rsidRDefault="002D70CC" w:rsidP="00B31B3D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doprowadzenie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energii elektrycznej należy realizować w oparciu o urządzenia i sieci elektroenergetyczne średniego i niskiego napięcia;</w:t>
      </w:r>
    </w:p>
    <w:p w14:paraId="2D3ABA17" w14:textId="421AAEE8" w:rsidR="002D70CC" w:rsidRPr="00DB2E50" w:rsidRDefault="002D70CC" w:rsidP="00B31B3D">
      <w:pPr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lastRenderedPageBreak/>
        <w:t>dopuszcza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się budowę napowietrznych i ziemnie kablowanych linii elektroenergetycznych średniego i niskiego napięcia zgodnie z przepisami odrębnymi oraz pod warunkiem nienaruszania pozostałych ustaleń planu</w:t>
      </w:r>
      <w:r w:rsidR="004A6E40" w:rsidRPr="00DB2E50">
        <w:rPr>
          <w:rFonts w:ascii="Calibri" w:hAnsi="Calibri" w:cs="Calibri"/>
          <w:color w:val="000000"/>
          <w:sz w:val="22"/>
          <w:szCs w:val="22"/>
        </w:rPr>
        <w:t>.</w:t>
      </w:r>
    </w:p>
    <w:p w14:paraId="677269D6" w14:textId="77777777" w:rsidR="00661A73" w:rsidRPr="00DB2E50" w:rsidRDefault="00661A73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2B5337C5" w14:textId="17EC60C3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202A3A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1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28F522A" w14:textId="7F10B718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</w:t>
      </w:r>
      <w:r w:rsidRPr="00DB2E50">
        <w:rPr>
          <w:rFonts w:ascii="Calibri" w:hAnsi="Calibri" w:cs="Calibri"/>
          <w:b/>
          <w:color w:val="000000"/>
          <w:szCs w:val="22"/>
        </w:rPr>
        <w:t>zasady zaopatrzenia w ciepło:</w:t>
      </w:r>
    </w:p>
    <w:p w14:paraId="3F4FE7AE" w14:textId="77777777" w:rsidR="002D70CC" w:rsidRPr="00DB2E50" w:rsidRDefault="002D70CC" w:rsidP="00B31B3D">
      <w:pPr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zaleca się stosowanie rozwiązań technicznych i mediów grzewczych nieuciążliwych dla środowiska;</w:t>
      </w:r>
    </w:p>
    <w:p w14:paraId="7777D08E" w14:textId="77777777" w:rsidR="002D70CC" w:rsidRPr="00DB2E50" w:rsidRDefault="002D70CC" w:rsidP="00B31B3D">
      <w:pPr>
        <w:numPr>
          <w:ilvl w:val="0"/>
          <w:numId w:val="34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w miejsce wysokoemisyjnych źródeł ciepła zaleca się</w:t>
      </w:r>
      <w:r w:rsidR="005E78DA" w:rsidRPr="00DB2E5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sukcesywne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wprowadzanie urządzeń grzewczych 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>wykorzystujących ekologiczne źródła ciepła (w tym energię elektryczną, paliwa ekologiczne, alternatywne źródła energii) oraz urządzeń grzewczych nowej generacji</w:t>
      </w:r>
      <w:r w:rsidR="005E78DA"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dopuszczonych prawem, </w:t>
      </w:r>
      <w:r w:rsidRPr="00DB2E50">
        <w:rPr>
          <w:rFonts w:ascii="Calibri" w:hAnsi="Calibri" w:cs="Calibri"/>
          <w:color w:val="000000"/>
          <w:sz w:val="22"/>
          <w:szCs w:val="22"/>
        </w:rPr>
        <w:t>spełniających</w:t>
      </w:r>
      <w:r w:rsidR="005E78DA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odpowiednio wymagania emisyjne.</w:t>
      </w:r>
    </w:p>
    <w:p w14:paraId="4A88C954" w14:textId="77777777" w:rsidR="00661A73" w:rsidRPr="00DB2E50" w:rsidRDefault="00661A73" w:rsidP="00DB2E5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CA06B29" w14:textId="729B5C08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202A3A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2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13C0752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Pr="00DB2E50">
        <w:rPr>
          <w:rFonts w:ascii="Calibri" w:hAnsi="Calibri" w:cs="Calibri"/>
          <w:b/>
          <w:color w:val="000000"/>
          <w:szCs w:val="22"/>
        </w:rPr>
        <w:t>zasady obsługi telekomunikacyjnej</w:t>
      </w:r>
      <w:r w:rsidRPr="00DB2E50">
        <w:rPr>
          <w:rFonts w:ascii="Calibri" w:hAnsi="Calibri" w:cs="Calibri"/>
          <w:color w:val="000000"/>
          <w:szCs w:val="22"/>
        </w:rPr>
        <w:t xml:space="preserve"> oraz budowy i lokalizacji urządzeń i sieci infrastruktury telekomunikacyjnej:</w:t>
      </w:r>
    </w:p>
    <w:p w14:paraId="43ED8FF9" w14:textId="77777777" w:rsidR="00BC5B91" w:rsidRPr="00DB2E50" w:rsidRDefault="00BC5B91" w:rsidP="00B31B3D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zaspokojenie potrzeb w zakresie telekomunikacji w oparciu o istniejącą infrastrukturę telekomunikacyjną oraz jej rozbudowę, zgodnie z przepisami odrębnymi; </w:t>
      </w:r>
    </w:p>
    <w:p w14:paraId="0BB919DA" w14:textId="799129EB" w:rsidR="00BC5B91" w:rsidRPr="00DB2E50" w:rsidRDefault="00BC5B91" w:rsidP="00B31B3D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w terenach przeznaczonych na cele zabudowy </w:t>
      </w:r>
      <w:r w:rsidR="00E33651" w:rsidRPr="00DB2E50">
        <w:rPr>
          <w:rFonts w:ascii="Calibri" w:hAnsi="Calibri" w:cs="Calibri"/>
          <w:color w:val="000000"/>
          <w:sz w:val="22"/>
          <w:szCs w:val="22"/>
        </w:rPr>
        <w:t>mieszkalnej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, o symbolu przeznaczenia: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 xml:space="preserve">MN, </w:t>
      </w:r>
      <w:r w:rsidR="0061455E" w:rsidRPr="00DB2E5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MU</w:t>
      </w:r>
      <w:r w:rsidR="00F73EA3" w:rsidRPr="00DB2E50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="0080059A" w:rsidRPr="00DB2E50">
        <w:rPr>
          <w:rFonts w:ascii="Calibri" w:hAnsi="Calibri" w:cs="Calibri"/>
          <w:b/>
          <w:color w:val="000000"/>
          <w:sz w:val="22"/>
          <w:szCs w:val="22"/>
        </w:rPr>
        <w:t>MM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dopuszcza się zgodnie z</w:t>
      </w:r>
      <w:r w:rsidR="000268FF" w:rsidRPr="00DB2E50">
        <w:rPr>
          <w:rFonts w:ascii="Calibri" w:hAnsi="Calibri" w:cs="Calibri"/>
          <w:color w:val="000000"/>
          <w:sz w:val="22"/>
          <w:szCs w:val="22"/>
        </w:rPr>
        <w:t> </w:t>
      </w:r>
      <w:r w:rsidRPr="00DB2E50">
        <w:rPr>
          <w:rFonts w:ascii="Calibri" w:hAnsi="Calibri" w:cs="Calibri"/>
          <w:color w:val="000000"/>
          <w:sz w:val="22"/>
          <w:szCs w:val="22"/>
        </w:rPr>
        <w:t>przepisami odrębnymi wyłącznie lokalizację infr</w:t>
      </w:r>
      <w:r w:rsidR="000268FF" w:rsidRPr="00DB2E50">
        <w:rPr>
          <w:rFonts w:ascii="Calibri" w:hAnsi="Calibri" w:cs="Calibri"/>
          <w:color w:val="000000"/>
          <w:sz w:val="22"/>
          <w:szCs w:val="22"/>
        </w:rPr>
        <w:t>astruktury telekomunikacyjnej o </w:t>
      </w:r>
      <w:r w:rsidRPr="00DB2E50">
        <w:rPr>
          <w:rFonts w:ascii="Calibri" w:hAnsi="Calibri" w:cs="Calibri"/>
          <w:color w:val="000000"/>
          <w:sz w:val="22"/>
          <w:szCs w:val="22"/>
        </w:rPr>
        <w:t>nieznacznym oddziaływaniu;</w:t>
      </w:r>
    </w:p>
    <w:p w14:paraId="5E7AC28B" w14:textId="5721843B" w:rsidR="00661A73" w:rsidRPr="00DB2E50" w:rsidRDefault="00BC5B91" w:rsidP="00B31B3D">
      <w:pPr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w</w:t>
      </w:r>
      <w:r w:rsidRPr="00DB2E50">
        <w:rPr>
          <w:rFonts w:ascii="Calibri" w:hAnsi="Calibri" w:cs="Calibri"/>
          <w:sz w:val="22"/>
          <w:szCs w:val="22"/>
        </w:rPr>
        <w:t>szelkie działania inwestycyjne w obrębie zespołów i obiektów wpisanych do rejestru zabytków, wymagają postępowania zgodnie z przepisami odrębnymi.</w:t>
      </w:r>
    </w:p>
    <w:p w14:paraId="26862497" w14:textId="77777777" w:rsidR="002D70CC" w:rsidRPr="00DB2E50" w:rsidRDefault="002D70CC" w:rsidP="00DB2E50">
      <w:pPr>
        <w:spacing w:line="276" w:lineRule="auto"/>
        <w:ind w:left="35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3368362" w14:textId="3BF82805" w:rsidR="00661A73" w:rsidRPr="00DB2E50" w:rsidRDefault="00661A73" w:rsidP="00DB2E50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202A3A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3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5D5B07DD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zasady w zakresie </w:t>
      </w:r>
      <w:r w:rsidRPr="00DB2E50">
        <w:rPr>
          <w:rFonts w:ascii="Calibri" w:hAnsi="Calibri" w:cs="Calibri"/>
          <w:b/>
          <w:color w:val="000000"/>
          <w:szCs w:val="22"/>
        </w:rPr>
        <w:t>gospodarki odpadami</w:t>
      </w:r>
      <w:r w:rsidRPr="00DB2E50">
        <w:rPr>
          <w:rFonts w:ascii="Calibri" w:hAnsi="Calibri" w:cs="Calibri"/>
          <w:color w:val="000000"/>
          <w:szCs w:val="22"/>
        </w:rPr>
        <w:t xml:space="preserve"> zgodnie z przepisami lokalnymi, ponadlokalnymi oraz przepisami odrębnymi.</w:t>
      </w:r>
    </w:p>
    <w:p w14:paraId="086BDD77" w14:textId="77777777" w:rsidR="00391BEE" w:rsidRPr="00DB2E50" w:rsidRDefault="00391BEE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2D1BDB99" w14:textId="4C42B71D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202A3A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4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20C44D5B" w14:textId="77777777" w:rsidR="002D70CC" w:rsidRPr="00DB2E50" w:rsidRDefault="002D70CC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</w:t>
      </w:r>
      <w:r w:rsidRPr="00DB2E50">
        <w:rPr>
          <w:rFonts w:ascii="Calibri" w:hAnsi="Calibri" w:cs="Calibri"/>
          <w:b/>
          <w:color w:val="000000"/>
          <w:szCs w:val="22"/>
        </w:rPr>
        <w:t>zasady ochrony przeciwpożarowej</w:t>
      </w:r>
      <w:r w:rsidRPr="00DB2E50">
        <w:rPr>
          <w:rFonts w:ascii="Calibri" w:hAnsi="Calibri" w:cs="Calibri"/>
          <w:color w:val="000000"/>
          <w:szCs w:val="22"/>
        </w:rPr>
        <w:t>:</w:t>
      </w:r>
    </w:p>
    <w:p w14:paraId="25D86E8E" w14:textId="77777777" w:rsidR="00EF6533" w:rsidRPr="00DB2E50" w:rsidRDefault="00EF6533" w:rsidP="00B31B3D">
      <w:pPr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realizacja ustaleń planu wymaga zabezpieczenia dojazdów pożarowych na zasadach określonych w obowiązujących przepisach przeciwpożarowych;</w:t>
      </w:r>
    </w:p>
    <w:p w14:paraId="7B1616E6" w14:textId="77777777" w:rsidR="00EF6533" w:rsidRPr="00DB2E50" w:rsidRDefault="00EF6533" w:rsidP="00B31B3D">
      <w:pPr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>obowiązuje pełne pokrycie zapotrzebowania na wodę do celów przeciwpożarowych zgodnie z przepisami odrębnymi; przewody wodociągowe mają być wyposażone w</w:t>
      </w:r>
      <w:r w:rsidR="00CE6649" w:rsidRPr="00DB2E50">
        <w:rPr>
          <w:rFonts w:ascii="Calibri" w:hAnsi="Calibri" w:cs="Calibri"/>
          <w:sz w:val="22"/>
          <w:szCs w:val="22"/>
        </w:rPr>
        <w:t> </w:t>
      </w:r>
      <w:r w:rsidRPr="00DB2E50">
        <w:rPr>
          <w:rFonts w:ascii="Calibri" w:hAnsi="Calibri" w:cs="Calibri"/>
          <w:sz w:val="22"/>
          <w:szCs w:val="22"/>
        </w:rPr>
        <w:t>hydranty przeciwpożarowe, zgodnie z przepisami i normami obowiązującymi w</w:t>
      </w:r>
      <w:r w:rsidR="00CE6649" w:rsidRPr="00DB2E50">
        <w:rPr>
          <w:rFonts w:ascii="Calibri" w:hAnsi="Calibri" w:cs="Calibri"/>
          <w:sz w:val="22"/>
          <w:szCs w:val="22"/>
        </w:rPr>
        <w:t> </w:t>
      </w:r>
      <w:r w:rsidRPr="00DB2E50">
        <w:rPr>
          <w:rFonts w:ascii="Calibri" w:hAnsi="Calibri" w:cs="Calibri"/>
          <w:sz w:val="22"/>
          <w:szCs w:val="22"/>
        </w:rPr>
        <w:t>zakresie ochrony przeciwpożarowej.</w:t>
      </w:r>
    </w:p>
    <w:p w14:paraId="1979632D" w14:textId="77777777" w:rsidR="00661A73" w:rsidRPr="00DB2E50" w:rsidRDefault="00661A7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ACBB449" w14:textId="77777777" w:rsidR="00492A94" w:rsidRPr="000C659B" w:rsidRDefault="00492A94" w:rsidP="00492A94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0C659B">
        <w:rPr>
          <w:rFonts w:ascii="Calibri" w:hAnsi="Calibri" w:cs="Calibri"/>
          <w:b/>
          <w:color w:val="000000"/>
          <w:szCs w:val="22"/>
        </w:rPr>
        <w:t>§2</w:t>
      </w:r>
      <w:r>
        <w:rPr>
          <w:rFonts w:ascii="Calibri" w:hAnsi="Calibri" w:cs="Calibri"/>
          <w:b/>
          <w:color w:val="000000"/>
          <w:szCs w:val="22"/>
        </w:rPr>
        <w:t>5</w:t>
      </w:r>
      <w:r w:rsidRPr="000C659B">
        <w:rPr>
          <w:rFonts w:ascii="Calibri" w:hAnsi="Calibri" w:cs="Calibri"/>
          <w:b/>
          <w:color w:val="000000"/>
          <w:szCs w:val="22"/>
        </w:rPr>
        <w:t>.</w:t>
      </w:r>
    </w:p>
    <w:p w14:paraId="03D03914" w14:textId="77777777" w:rsidR="00492A94" w:rsidRPr="000C659B" w:rsidRDefault="00492A94" w:rsidP="00492A94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0C659B">
        <w:rPr>
          <w:rFonts w:ascii="Calibri" w:eastAsia="TimesNewRoman" w:hAnsi="Calibri" w:cs="Calibri"/>
          <w:b/>
          <w:color w:val="000000" w:themeColor="text1"/>
          <w:szCs w:val="22"/>
        </w:rPr>
        <w:t>Zasady modernizacji, rozbudowy i budowy systemu komunikacji</w:t>
      </w:r>
    </w:p>
    <w:p w14:paraId="662A5E99" w14:textId="77777777" w:rsidR="00492A94" w:rsidRPr="000C659B" w:rsidRDefault="00492A94" w:rsidP="00492A94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27C057A" w14:textId="77777777" w:rsidR="00492A94" w:rsidRPr="001216E3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Określa się </w:t>
      </w:r>
      <w:r w:rsidRPr="000C659B">
        <w:rPr>
          <w:rFonts w:ascii="Calibri" w:hAnsi="Calibri" w:cs="Calibri"/>
          <w:szCs w:val="22"/>
        </w:rPr>
        <w:t>zasady</w:t>
      </w:r>
      <w:r w:rsidRPr="000C659B">
        <w:rPr>
          <w:rFonts w:ascii="Calibri" w:hAnsi="Calibri" w:cs="Calibri"/>
          <w:color w:val="000000"/>
          <w:szCs w:val="22"/>
        </w:rPr>
        <w:t xml:space="preserve"> obsługi komunikacyjnej obszaru planu poprzez podstawowy i uzupełniający układ </w:t>
      </w:r>
      <w:r w:rsidRPr="001216E3">
        <w:rPr>
          <w:rFonts w:ascii="Calibri" w:hAnsi="Calibri" w:cs="Calibri"/>
          <w:szCs w:val="22"/>
        </w:rPr>
        <w:t xml:space="preserve">dróg publicznych i niepublicznych, oznaczony na rysunku planu w liniach rozgraniczających tereny: </w:t>
      </w:r>
    </w:p>
    <w:p w14:paraId="6AEAD064" w14:textId="77777777" w:rsidR="00492A94" w:rsidRPr="001216E3" w:rsidRDefault="00492A94" w:rsidP="00B31B3D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16E3">
        <w:rPr>
          <w:rFonts w:ascii="Calibri" w:hAnsi="Calibri" w:cs="Calibri"/>
          <w:sz w:val="22"/>
          <w:szCs w:val="22"/>
        </w:rPr>
        <w:t xml:space="preserve">dróg publicznych o znaczeniu podstawowym, który umożliwia połączenia obszaru objętego planem z zewnętrznym układem komunikacyjnym oraz zapewnia główne powiązania wewnątrz obszaru planu; układ obejmuje: </w:t>
      </w:r>
    </w:p>
    <w:p w14:paraId="4D497993" w14:textId="77777777" w:rsidR="00492A94" w:rsidRPr="001216E3" w:rsidRDefault="00492A94" w:rsidP="00B31B3D">
      <w:pPr>
        <w:numPr>
          <w:ilvl w:val="0"/>
          <w:numId w:val="78"/>
        </w:numPr>
        <w:spacing w:line="276" w:lineRule="auto"/>
        <w:jc w:val="both"/>
        <w:rPr>
          <w:rFonts w:ascii="Calibri" w:eastAsia="TimesNewRoman" w:hAnsi="Calibri" w:cs="Calibri"/>
          <w:sz w:val="22"/>
          <w:szCs w:val="22"/>
        </w:rPr>
      </w:pPr>
      <w:r w:rsidRPr="001216E3">
        <w:rPr>
          <w:rFonts w:ascii="Calibri" w:eastAsia="TimesNewRoman" w:hAnsi="Calibri" w:cs="Calibri"/>
          <w:sz w:val="22"/>
          <w:szCs w:val="22"/>
        </w:rPr>
        <w:lastRenderedPageBreak/>
        <w:t xml:space="preserve">drogę powiatową DP </w:t>
      </w:r>
      <w:r w:rsidRPr="001216E3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 xml:space="preserve">1637K, klasy zbiorczej </w:t>
      </w:r>
      <w:r w:rsidRPr="001216E3">
        <w:rPr>
          <w:rStyle w:val="Pogrubienie"/>
          <w:rFonts w:ascii="Calibri" w:eastAsiaTheme="majorEastAsia" w:hAnsi="Calibri" w:cs="Calibri"/>
          <w:sz w:val="22"/>
          <w:szCs w:val="22"/>
        </w:rPr>
        <w:t>KDZ,</w:t>
      </w:r>
      <w:r w:rsidRPr="001216E3">
        <w:rPr>
          <w:rStyle w:val="Pogrubienie"/>
          <w:rFonts w:ascii="Calibri" w:eastAsiaTheme="majorEastAsia" w:hAnsi="Calibri" w:cs="Calibri"/>
          <w:b w:val="0"/>
          <w:sz w:val="22"/>
          <w:szCs w:val="22"/>
        </w:rPr>
        <w:t xml:space="preserve"> która ma powiązanie  z </w:t>
      </w:r>
      <w:r w:rsidRPr="001216E3">
        <w:rPr>
          <w:rFonts w:ascii="Calibri" w:eastAsia="TimesNewRoman" w:hAnsi="Calibri" w:cs="Calibri"/>
          <w:sz w:val="22"/>
          <w:szCs w:val="22"/>
        </w:rPr>
        <w:t xml:space="preserve">drogę </w:t>
      </w:r>
      <w:r w:rsidRPr="001216E3">
        <w:rPr>
          <w:rFonts w:ascii="Calibri" w:hAnsi="Calibri" w:cs="Calibri"/>
          <w:sz w:val="22"/>
          <w:szCs w:val="22"/>
        </w:rPr>
        <w:t>wojewódzką</w:t>
      </w:r>
      <w:r w:rsidRPr="001216E3">
        <w:rPr>
          <w:rFonts w:ascii="Calibri" w:eastAsia="TimesNewRoman" w:hAnsi="Calibri" w:cs="Calibri"/>
          <w:sz w:val="22"/>
          <w:szCs w:val="22"/>
        </w:rPr>
        <w:t xml:space="preserve"> DW 969 klasy głównej w sołectwie Harklowa, poza obszarem planu</w:t>
      </w:r>
      <w:r w:rsidRPr="001216E3">
        <w:rPr>
          <w:rFonts w:ascii="Calibri" w:eastAsia="TimesNewRoman" w:hAnsi="Calibri" w:cs="Calibri"/>
          <w:b/>
          <w:sz w:val="22"/>
          <w:szCs w:val="22"/>
        </w:rPr>
        <w:t>;</w:t>
      </w:r>
      <w:r w:rsidRPr="001216E3">
        <w:rPr>
          <w:rFonts w:ascii="Calibri" w:eastAsia="TimesNewRoman" w:hAnsi="Calibri" w:cs="Calibri"/>
          <w:sz w:val="22"/>
          <w:szCs w:val="22"/>
        </w:rPr>
        <w:t xml:space="preserve"> droga wojewódzka ma bezpośrednie powiązania z drogami krajowymi przebiegającymi poza obszarem planu, czyli z drogami krajowymi: DK 49 i DK 47, a poprzez drogę DK 47 dalsze powiązanie z DK 7,</w:t>
      </w:r>
    </w:p>
    <w:p w14:paraId="16C9E6E1" w14:textId="77777777" w:rsidR="00492A94" w:rsidRPr="001216E3" w:rsidRDefault="00492A94" w:rsidP="00B31B3D">
      <w:pPr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16E3">
        <w:rPr>
          <w:rFonts w:ascii="Calibri" w:hAnsi="Calibri" w:cs="Calibri"/>
          <w:sz w:val="22"/>
          <w:szCs w:val="22"/>
        </w:rPr>
        <w:t>dróg o znaczeniu uzupełniającym, układ obejmuje:</w:t>
      </w:r>
    </w:p>
    <w:p w14:paraId="5AAAFD7C" w14:textId="77777777" w:rsidR="00492A94" w:rsidRPr="001216E3" w:rsidRDefault="00492A94" w:rsidP="00B31B3D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216E3">
        <w:rPr>
          <w:rFonts w:ascii="Calibri" w:hAnsi="Calibri" w:cs="Calibri"/>
          <w:sz w:val="22"/>
          <w:szCs w:val="22"/>
        </w:rPr>
        <w:t xml:space="preserve">publiczne drogi gminne (klasy dojazdowej </w:t>
      </w:r>
      <w:r w:rsidRPr="001216E3">
        <w:rPr>
          <w:rFonts w:ascii="Calibri" w:hAnsi="Calibri" w:cs="Calibri"/>
          <w:b/>
          <w:sz w:val="22"/>
          <w:szCs w:val="22"/>
        </w:rPr>
        <w:t>KDD</w:t>
      </w:r>
      <w:r w:rsidRPr="001216E3">
        <w:rPr>
          <w:rFonts w:ascii="Calibri" w:hAnsi="Calibri" w:cs="Calibri"/>
          <w:sz w:val="22"/>
          <w:szCs w:val="22"/>
        </w:rPr>
        <w:t>),</w:t>
      </w:r>
    </w:p>
    <w:p w14:paraId="6CCB5D47" w14:textId="77777777" w:rsidR="00492A94" w:rsidRPr="000C659B" w:rsidRDefault="00492A94" w:rsidP="00B31B3D">
      <w:pPr>
        <w:numPr>
          <w:ilvl w:val="0"/>
          <w:numId w:val="4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sz w:val="22"/>
          <w:szCs w:val="22"/>
        </w:rPr>
        <w:t>niepubliczne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drogi wewnętrzne gminne i prywatne (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KDW</w:t>
      </w:r>
      <w:r w:rsidRPr="000C659B">
        <w:rPr>
          <w:rFonts w:ascii="Calibri" w:hAnsi="Calibri" w:cs="Calibri"/>
          <w:color w:val="000000"/>
          <w:sz w:val="22"/>
          <w:szCs w:val="22"/>
        </w:rPr>
        <w:t>).</w:t>
      </w:r>
    </w:p>
    <w:p w14:paraId="50C667D3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Układ </w:t>
      </w:r>
      <w:r w:rsidRPr="000C659B">
        <w:rPr>
          <w:rFonts w:ascii="Calibri" w:hAnsi="Calibri" w:cs="Calibri"/>
          <w:szCs w:val="22"/>
        </w:rPr>
        <w:t>drogowy</w:t>
      </w:r>
      <w:r w:rsidRPr="000C659B">
        <w:rPr>
          <w:rFonts w:ascii="Calibri" w:hAnsi="Calibri" w:cs="Calibri"/>
          <w:color w:val="000000"/>
          <w:szCs w:val="22"/>
        </w:rPr>
        <w:t xml:space="preserve"> opisany w ust. 1 określa stan docelowy obsługi komunikacyjnej obszaru, do uwzględnienia przy zagospodarowywaniu terenów zgodnie z planowanym przeznaczeniem; dopuszcza się lokalizację nie wyznaczonych na rysunku planu dojazdów oraz ciągów pieszo-jezdnych, tras rowerowych i pieszych.</w:t>
      </w:r>
    </w:p>
    <w:p w14:paraId="6689ED61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Utrzymuje się </w:t>
      </w:r>
      <w:r w:rsidRPr="000C659B">
        <w:rPr>
          <w:rFonts w:ascii="Calibri" w:hAnsi="Calibri" w:cs="Calibri"/>
          <w:szCs w:val="22"/>
        </w:rPr>
        <w:t>istniejący</w:t>
      </w:r>
      <w:r w:rsidRPr="000C659B">
        <w:rPr>
          <w:rFonts w:ascii="Calibri" w:hAnsi="Calibri" w:cs="Calibri"/>
          <w:color w:val="000000"/>
          <w:szCs w:val="22"/>
        </w:rPr>
        <w:t xml:space="preserve"> system układu drogowego w granicach wyznaczonych linii rozgraniczających tereny dróg, z możliwością modernizacji, przebudowy i rozbudowy systemu, zgodnie z przepisami odrębnymi. </w:t>
      </w:r>
    </w:p>
    <w:p w14:paraId="54649960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t xml:space="preserve">Wyznaczone na rysunku planu linie zabudowy od dróg publicznych nie naruszają przepisów odrębnych. </w:t>
      </w:r>
    </w:p>
    <w:p w14:paraId="325CCA5F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 w:themeColor="text1"/>
          <w:szCs w:val="22"/>
        </w:rPr>
        <w:t xml:space="preserve">Realizacja </w:t>
      </w:r>
      <w:r w:rsidRPr="000C659B">
        <w:rPr>
          <w:rFonts w:ascii="Calibri" w:hAnsi="Calibri" w:cs="Calibri"/>
          <w:szCs w:val="22"/>
        </w:rPr>
        <w:t>ustaleń</w:t>
      </w:r>
      <w:r w:rsidRPr="000C659B">
        <w:rPr>
          <w:rFonts w:ascii="Calibri" w:hAnsi="Calibri" w:cs="Calibri"/>
          <w:color w:val="000000" w:themeColor="text1"/>
          <w:szCs w:val="22"/>
        </w:rPr>
        <w:t xml:space="preserve"> planu w zakresie zagospodarowania, użytkowania i utrzymania terenów </w:t>
      </w:r>
      <w:r w:rsidRPr="000C659B">
        <w:rPr>
          <w:rFonts w:ascii="Calibri" w:hAnsi="Calibri" w:cs="Calibri"/>
          <w:color w:val="000000"/>
          <w:szCs w:val="22"/>
        </w:rPr>
        <w:t xml:space="preserve">komunikacji kołowej, transportu publicznego, parkingów i komunikacji pieszej wymaga uwzględnienia potrzeb osób niepełnosprawnych. </w:t>
      </w:r>
    </w:p>
    <w:p w14:paraId="2CCC77D4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Ustala się </w:t>
      </w:r>
      <w:r w:rsidRPr="000C659B">
        <w:rPr>
          <w:rFonts w:ascii="Calibri" w:hAnsi="Calibri" w:cs="Calibri"/>
          <w:szCs w:val="22"/>
        </w:rPr>
        <w:t>zasady</w:t>
      </w:r>
      <w:r w:rsidRPr="000C659B">
        <w:rPr>
          <w:rFonts w:ascii="Calibri" w:hAnsi="Calibri" w:cs="Calibri"/>
          <w:color w:val="000000"/>
          <w:szCs w:val="22"/>
        </w:rPr>
        <w:t xml:space="preserve"> obsługi parkingowej obszaru planu: </w:t>
      </w:r>
    </w:p>
    <w:p w14:paraId="3B1DC746" w14:textId="77777777" w:rsidR="00492A94" w:rsidRPr="000C659B" w:rsidRDefault="00492A94" w:rsidP="00B31B3D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miejsca postojowe mogą być lokalizowane w liniach rozgraniczających dróg publicznych (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>KDZ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 KDD</w: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) lub na terenach, na których ustalono planem, w ramach przeznaczenia towarzyszącego, możliwość lokalizacji miejsc postojowych; </w:t>
      </w:r>
    </w:p>
    <w:p w14:paraId="0072984F" w14:textId="4A481312" w:rsidR="00492A94" w:rsidRPr="00FA01A7" w:rsidRDefault="00492A94" w:rsidP="00B31B3D">
      <w:pPr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A01A7">
        <w:rPr>
          <w:rFonts w:ascii="Calibri" w:hAnsi="Calibri" w:cs="Calibri"/>
          <w:color w:val="000000"/>
          <w:sz w:val="22"/>
          <w:szCs w:val="22"/>
        </w:rPr>
        <w:t>należy zapewnić minimalną ilość miejsc postojowych (</w:t>
      </w:r>
      <w:proofErr w:type="spellStart"/>
      <w:r w:rsidRPr="00FA01A7">
        <w:rPr>
          <w:rFonts w:ascii="Calibri" w:hAnsi="Calibri" w:cs="Calibri"/>
          <w:color w:val="000000"/>
          <w:sz w:val="22"/>
          <w:szCs w:val="22"/>
        </w:rPr>
        <w:t>m.p</w:t>
      </w:r>
      <w:proofErr w:type="spellEnd"/>
      <w:r w:rsidRPr="00FA01A7">
        <w:rPr>
          <w:rFonts w:ascii="Calibri" w:hAnsi="Calibri" w:cs="Calibri"/>
          <w:color w:val="000000"/>
          <w:sz w:val="22"/>
          <w:szCs w:val="22"/>
        </w:rPr>
        <w:t>.), zlokalizowanych w obrębie działki budowlanej, stosownie do poniższych wymogów</w:t>
      </w:r>
      <w:r w:rsidR="00FA01A7" w:rsidRPr="00FA01A7"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FA01A7" w:rsidRPr="00F11060">
        <w:rPr>
          <w:rFonts w:ascii="Calibri" w:hAnsi="Calibri" w:cs="Calibri"/>
          <w:color w:val="000000" w:themeColor="text1"/>
          <w:sz w:val="22"/>
          <w:szCs w:val="22"/>
        </w:rPr>
        <w:t>sposób realizacji miejsc do parkowania w garażach oraz na placach parkingowych, na wyznaczonych miejscach do parkowania w granicach działki budowlanej</w:t>
      </w:r>
      <w:r w:rsidRPr="00FA01A7">
        <w:rPr>
          <w:rFonts w:ascii="Calibri" w:hAnsi="Calibri" w:cs="Calibri"/>
          <w:color w:val="000000"/>
          <w:sz w:val="22"/>
          <w:szCs w:val="22"/>
        </w:rPr>
        <w:t>:</w:t>
      </w:r>
    </w:p>
    <w:p w14:paraId="4749B3F0" w14:textId="77777777" w:rsidR="00492A94" w:rsidRPr="000C659B" w:rsidRDefault="00492A94" w:rsidP="00B31B3D">
      <w:pPr>
        <w:numPr>
          <w:ilvl w:val="0"/>
          <w:numId w:val="42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0C659B">
        <w:rPr>
          <w:rFonts w:ascii="Calibri" w:hAnsi="Calibri" w:cs="Calibri"/>
          <w:color w:val="000000"/>
          <w:sz w:val="22"/>
          <w:szCs w:val="22"/>
        </w:rPr>
        <w:t>zabudowy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mieszkaniowej jednorodzinnej </w:t>
      </w:r>
      <w:r w:rsidRPr="000C659B">
        <w:rPr>
          <w:rFonts w:ascii="Calibri" w:eastAsia="TimesNewRoman" w:hAnsi="Calibri" w:cs="Calibri"/>
          <w:b/>
          <w:color w:val="000000"/>
          <w:sz w:val="22"/>
          <w:szCs w:val="22"/>
        </w:rPr>
        <w:t>MN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– 2 </w:t>
      </w:r>
      <w:proofErr w:type="spellStart"/>
      <w:r w:rsidRPr="000C659B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0C659B">
        <w:rPr>
          <w:rFonts w:ascii="Calibri" w:eastAsia="TimesNewRoman" w:hAnsi="Calibri" w:cs="Calibri"/>
          <w:color w:val="000000"/>
          <w:sz w:val="22"/>
          <w:szCs w:val="22"/>
        </w:rPr>
        <w:t>./mieszkanie oraz dodatkowo 1m.p /50 m</w:t>
      </w:r>
      <w:r w:rsidRPr="000C659B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przeznaczonej pod usługi </w:t>
      </w:r>
      <w:r w:rsidRPr="000C659B">
        <w:rPr>
          <w:rFonts w:ascii="Calibri" w:hAnsi="Calibri" w:cs="Calibri"/>
          <w:sz w:val="22"/>
          <w:szCs w:val="22"/>
        </w:rPr>
        <w:t xml:space="preserve">i nie mniej niż 1 stanowisko 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 - o ile usługi są prowadzone,</w:t>
      </w:r>
    </w:p>
    <w:p w14:paraId="7188E297" w14:textId="6465F7E8" w:rsidR="00492A94" w:rsidRPr="000C659B" w:rsidRDefault="00492A94" w:rsidP="00B31B3D">
      <w:pPr>
        <w:numPr>
          <w:ilvl w:val="0"/>
          <w:numId w:val="42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0C659B">
        <w:rPr>
          <w:rFonts w:ascii="Calibri" w:hAnsi="Calibri" w:cs="Calibri"/>
          <w:color w:val="000000"/>
          <w:sz w:val="22"/>
          <w:szCs w:val="22"/>
        </w:rPr>
        <w:t>zabudowy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 w:rsidRPr="00C77D2C">
        <w:rPr>
          <w:rFonts w:ascii="Calibri" w:eastAsia="TimesNewRoman" w:hAnsi="Calibri" w:cs="Calibri"/>
          <w:color w:val="000000"/>
          <w:sz w:val="22"/>
          <w:szCs w:val="22"/>
        </w:rPr>
        <w:t>mieszkaniowo-usługowej,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TimesNewRoman" w:hAnsi="Calibri" w:cs="Calibri"/>
          <w:b/>
          <w:color w:val="000000"/>
          <w:sz w:val="22"/>
          <w:szCs w:val="22"/>
        </w:rPr>
        <w:t xml:space="preserve">MU </w:t>
      </w:r>
      <w:bookmarkStart w:id="5" w:name="_Hlk167721191"/>
      <w:r>
        <w:rPr>
          <w:rFonts w:ascii="Calibri" w:eastAsia="TimesNewRoman" w:hAnsi="Calibri" w:cs="Calibri"/>
          <w:color w:val="000000"/>
          <w:sz w:val="22"/>
          <w:szCs w:val="22"/>
        </w:rPr>
        <w:t xml:space="preserve">oraz zabudowy mieszkaniowej, usługowej i rzemieślniczo-wytwórczej </w:t>
      </w:r>
      <w:bookmarkEnd w:id="5"/>
      <w:r w:rsidRPr="000C659B">
        <w:rPr>
          <w:rFonts w:ascii="Calibri" w:eastAsia="TimesNewRoman" w:hAnsi="Calibri" w:cs="Calibri"/>
          <w:b/>
          <w:color w:val="000000"/>
          <w:sz w:val="22"/>
          <w:szCs w:val="22"/>
        </w:rPr>
        <w:t>MM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– 2 </w:t>
      </w:r>
      <w:proofErr w:type="spellStart"/>
      <w:r w:rsidRPr="000C659B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0C659B">
        <w:rPr>
          <w:rFonts w:ascii="Calibri" w:eastAsia="TimesNewRoman" w:hAnsi="Calibri" w:cs="Calibri"/>
          <w:color w:val="000000"/>
          <w:sz w:val="22"/>
          <w:szCs w:val="22"/>
        </w:rPr>
        <w:t>./mieszkanie oraz dodatkowo 1m.p /</w:t>
      </w:r>
      <w:r w:rsidR="00C72DE3"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0 m</w:t>
      </w:r>
      <w:r w:rsidRPr="000C659B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 przeznaczonej pod usługi </w:t>
      </w:r>
      <w:r w:rsidR="00C72DE3" w:rsidRPr="00E27D3C">
        <w:rPr>
          <w:rFonts w:ascii="Calibri" w:eastAsia="TimesNewRoman" w:hAnsi="Calibri" w:cs="Calibri"/>
          <w:color w:val="FF0000"/>
          <w:sz w:val="22"/>
          <w:szCs w:val="22"/>
        </w:rPr>
        <w:t>z wyłączeniem powierzchni magazynów, technicznych i komunikacyjnych</w:t>
      </w:r>
      <w:r w:rsidR="00C72DE3" w:rsidRPr="000C659B">
        <w:rPr>
          <w:rFonts w:ascii="Calibri" w:hAnsi="Calibri" w:cs="Calibri"/>
          <w:sz w:val="22"/>
          <w:szCs w:val="22"/>
        </w:rPr>
        <w:t xml:space="preserve"> </w:t>
      </w:r>
      <w:r w:rsidRPr="000C659B">
        <w:rPr>
          <w:rFonts w:ascii="Calibri" w:hAnsi="Calibri" w:cs="Calibri"/>
          <w:sz w:val="22"/>
          <w:szCs w:val="22"/>
        </w:rPr>
        <w:t xml:space="preserve">i nie mniej niż 1 stanowisko 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dla pojazdu zaopatrzonego w kartę parkingową - o ile usługi są prowadzone,</w:t>
      </w:r>
    </w:p>
    <w:p w14:paraId="2B69AF72" w14:textId="339FFEEA" w:rsidR="00492A94" w:rsidRDefault="00492A94" w:rsidP="00B31B3D">
      <w:pPr>
        <w:numPr>
          <w:ilvl w:val="0"/>
          <w:numId w:val="42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dla </w:t>
      </w:r>
      <w:r w:rsidRPr="000C659B">
        <w:rPr>
          <w:rFonts w:ascii="Calibri" w:hAnsi="Calibri" w:cs="Calibri"/>
          <w:color w:val="000000"/>
          <w:sz w:val="22"/>
          <w:szCs w:val="22"/>
        </w:rPr>
        <w:t>terenów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zabudowy usługowej </w:t>
      </w:r>
      <w:r w:rsidRPr="000C659B">
        <w:rPr>
          <w:rFonts w:ascii="Calibri" w:eastAsia="TimesNewRoman" w:hAnsi="Calibri" w:cs="Calibri"/>
          <w:b/>
          <w:color w:val="000000"/>
          <w:sz w:val="22"/>
          <w:szCs w:val="22"/>
        </w:rPr>
        <w:t>U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oraz 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zabudowy 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produkc</w:t>
      </w:r>
      <w:r>
        <w:rPr>
          <w:rFonts w:ascii="Calibri" w:eastAsia="TimesNewRoman" w:hAnsi="Calibri" w:cs="Calibri"/>
          <w:color w:val="000000"/>
          <w:sz w:val="22"/>
          <w:szCs w:val="22"/>
        </w:rPr>
        <w:t>yjno</w:t>
      </w:r>
      <w:r w:rsidRPr="00F11060">
        <w:rPr>
          <w:rFonts w:ascii="Calibri" w:eastAsia="TimesNewRoman" w:hAnsi="Calibri" w:cs="Calibri"/>
          <w:sz w:val="22"/>
          <w:szCs w:val="22"/>
        </w:rPr>
        <w:t>-usł</w:t>
      </w:r>
      <w:r w:rsidR="00B938E1" w:rsidRPr="00F11060">
        <w:rPr>
          <w:rFonts w:ascii="Calibri" w:eastAsia="TimesNewRoman" w:hAnsi="Calibri" w:cs="Calibri"/>
          <w:sz w:val="22"/>
          <w:szCs w:val="22"/>
        </w:rPr>
        <w:t>u</w:t>
      </w:r>
      <w:r w:rsidRPr="00F11060">
        <w:rPr>
          <w:rFonts w:ascii="Calibri" w:eastAsia="TimesNewRoman" w:hAnsi="Calibri" w:cs="Calibri"/>
          <w:sz w:val="22"/>
          <w:szCs w:val="22"/>
        </w:rPr>
        <w:t xml:space="preserve">gowej </w:t>
      </w:r>
      <w:r w:rsidRPr="000C659B">
        <w:rPr>
          <w:rFonts w:ascii="Calibri" w:eastAsia="TimesNewRoman" w:hAnsi="Calibri" w:cs="Calibri"/>
          <w:b/>
          <w:color w:val="000000"/>
          <w:sz w:val="22"/>
          <w:szCs w:val="22"/>
        </w:rPr>
        <w:t>P</w:t>
      </w:r>
      <w:r>
        <w:rPr>
          <w:rFonts w:ascii="Calibri" w:eastAsia="TimesNewRoman" w:hAnsi="Calibri" w:cs="Calibri"/>
          <w:b/>
          <w:color w:val="000000"/>
          <w:sz w:val="22"/>
          <w:szCs w:val="22"/>
        </w:rPr>
        <w:t>U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– </w:t>
      </w:r>
      <w:r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 </w:t>
      </w:r>
      <w:proofErr w:type="spellStart"/>
      <w:r w:rsidRPr="000C659B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0C659B"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="003537CE">
        <w:rPr>
          <w:rFonts w:ascii="Calibri" w:eastAsia="TimesNewRoman" w:hAnsi="Calibri" w:cs="Calibri"/>
          <w:color w:val="000000"/>
          <w:sz w:val="22"/>
          <w:szCs w:val="22"/>
        </w:rPr>
        <w:t>10</w:t>
      </w:r>
      <w:r>
        <w:rPr>
          <w:rFonts w:ascii="Calibri" w:eastAsia="TimesNewRoman" w:hAnsi="Calibri" w:cs="Calibri"/>
          <w:color w:val="000000"/>
          <w:sz w:val="22"/>
          <w:szCs w:val="22"/>
        </w:rPr>
        <w:t>0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 m</w:t>
      </w:r>
      <w:r w:rsidRPr="000C659B">
        <w:rPr>
          <w:rFonts w:ascii="Calibri" w:eastAsia="TimesNewRoman" w:hAnsi="Calibri" w:cs="Calibri"/>
          <w:color w:val="000000"/>
          <w:sz w:val="22"/>
          <w:szCs w:val="22"/>
          <w:vertAlign w:val="superscript"/>
        </w:rPr>
        <w:t>2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powierzchni użytkowej, z wyłączeniem powierzchni magazynów, technicznych i komunikacyjnych, </w:t>
      </w:r>
      <w:r>
        <w:rPr>
          <w:rFonts w:ascii="Calibri" w:eastAsia="TimesNewRoman" w:hAnsi="Calibri" w:cs="Calibri"/>
          <w:color w:val="000000"/>
          <w:sz w:val="22"/>
          <w:szCs w:val="22"/>
        </w:rPr>
        <w:t>1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 w:rsidRPr="000C659B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./ </w:t>
      </w:r>
      <w:r>
        <w:rPr>
          <w:rFonts w:ascii="Calibri" w:eastAsia="TimesNewRoman" w:hAnsi="Calibri" w:cs="Calibri"/>
          <w:color w:val="000000"/>
          <w:sz w:val="22"/>
          <w:szCs w:val="22"/>
        </w:rPr>
        <w:t>5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 xml:space="preserve"> zatrudnionych oraz</w:t>
      </w:r>
      <w:r w:rsidRPr="000C659B">
        <w:rPr>
          <w:rFonts w:ascii="Calibri" w:hAnsi="Calibri" w:cs="Calibri"/>
          <w:sz w:val="22"/>
          <w:szCs w:val="22"/>
        </w:rPr>
        <w:t xml:space="preserve"> nie mniej niż 1 stanowisko </w:t>
      </w:r>
      <w:r w:rsidRPr="000C659B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parkingową,</w:t>
      </w:r>
    </w:p>
    <w:p w14:paraId="107C742B" w14:textId="77777777" w:rsidR="00492A94" w:rsidRPr="00F90876" w:rsidRDefault="00492A94" w:rsidP="00B31B3D">
      <w:pPr>
        <w:numPr>
          <w:ilvl w:val="0"/>
          <w:numId w:val="42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dla terenów usług turystycznych </w:t>
      </w:r>
      <w:r w:rsidRPr="00F90876">
        <w:rPr>
          <w:rFonts w:ascii="Calibri" w:eastAsia="TimesNewRoman" w:hAnsi="Calibri" w:cs="Calibri"/>
          <w:b/>
          <w:color w:val="000000"/>
          <w:sz w:val="22"/>
          <w:szCs w:val="22"/>
        </w:rPr>
        <w:t>UT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 – 1 </w:t>
      </w:r>
      <w:proofErr w:type="spellStart"/>
      <w:r w:rsidRPr="00F90876"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 w:rsidRPr="00F90876">
        <w:rPr>
          <w:rFonts w:ascii="Calibri" w:eastAsia="TimesNewRoman" w:hAnsi="Calibri" w:cs="Calibri"/>
          <w:color w:val="000000"/>
          <w:sz w:val="22"/>
          <w:szCs w:val="22"/>
        </w:rPr>
        <w:t>. na pokój gościnny, 1</w:t>
      </w:r>
      <w:r>
        <w:rPr>
          <w:rFonts w:ascii="Calibri" w:eastAsia="TimesNewRoman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TimesNewRoman" w:hAnsi="Calibri" w:cs="Calibri"/>
          <w:color w:val="000000"/>
          <w:sz w:val="22"/>
          <w:szCs w:val="22"/>
        </w:rPr>
        <w:t>m.p</w:t>
      </w:r>
      <w:proofErr w:type="spellEnd"/>
      <w:r>
        <w:rPr>
          <w:rFonts w:ascii="Calibri" w:eastAsia="TimesNewRoman" w:hAnsi="Calibri" w:cs="Calibri"/>
          <w:color w:val="000000"/>
          <w:sz w:val="22"/>
          <w:szCs w:val="22"/>
        </w:rPr>
        <w:t>./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 xml:space="preserve">5 zatrudnionych oraz </w:t>
      </w:r>
      <w:r w:rsidRPr="00F90876">
        <w:rPr>
          <w:rFonts w:ascii="Calibri" w:hAnsi="Calibri" w:cs="Calibri"/>
          <w:sz w:val="22"/>
          <w:szCs w:val="22"/>
        </w:rPr>
        <w:t xml:space="preserve">nie mniej niż 1 stanowisko </w:t>
      </w:r>
      <w:r w:rsidRPr="00F90876">
        <w:rPr>
          <w:rFonts w:ascii="Calibri" w:eastAsia="TimesNewRoman" w:hAnsi="Calibri" w:cs="Calibri"/>
          <w:color w:val="000000"/>
          <w:sz w:val="22"/>
          <w:szCs w:val="22"/>
        </w:rPr>
        <w:t>dla pojazdu zaopatrzonego w kartę parkingową.</w:t>
      </w:r>
    </w:p>
    <w:p w14:paraId="2B8A0B77" w14:textId="77777777" w:rsidR="00492A94" w:rsidRPr="000C659B" w:rsidRDefault="00492A94" w:rsidP="00B31B3D">
      <w:pPr>
        <w:pStyle w:val="standard"/>
        <w:numPr>
          <w:ilvl w:val="0"/>
          <w:numId w:val="3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C659B">
        <w:rPr>
          <w:rFonts w:ascii="Calibri" w:hAnsi="Calibri" w:cs="Calibri"/>
          <w:color w:val="000000"/>
          <w:szCs w:val="22"/>
        </w:rPr>
        <w:t xml:space="preserve">Ustala się </w:t>
      </w:r>
      <w:r w:rsidRPr="000C659B">
        <w:rPr>
          <w:rFonts w:ascii="Calibri" w:hAnsi="Calibri" w:cs="Calibri"/>
          <w:szCs w:val="22"/>
        </w:rPr>
        <w:t>zasady</w:t>
      </w:r>
      <w:r w:rsidRPr="000C659B">
        <w:rPr>
          <w:rFonts w:ascii="Calibri" w:hAnsi="Calibri" w:cs="Calibri"/>
          <w:color w:val="000000"/>
          <w:szCs w:val="22"/>
        </w:rPr>
        <w:t xml:space="preserve"> obsługi obszaru komunikacją publiczną: </w:t>
      </w:r>
    </w:p>
    <w:p w14:paraId="69E6A8BF" w14:textId="77777777" w:rsidR="00492A94" w:rsidRPr="000C659B" w:rsidRDefault="00492A94" w:rsidP="00B31B3D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>podstawowym środkiem obsługi obszaru planu są linie autobusowe, środkiem uzupełniającym linie mikrobusowe;</w:t>
      </w:r>
    </w:p>
    <w:p w14:paraId="50E4A364" w14:textId="77777777" w:rsidR="00492A94" w:rsidRPr="000C659B" w:rsidRDefault="00492A94" w:rsidP="00B31B3D">
      <w:pPr>
        <w:numPr>
          <w:ilvl w:val="0"/>
          <w:numId w:val="4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lastRenderedPageBreak/>
        <w:t xml:space="preserve">linie autobusowe są dopuszczone do funkcjonowania na drogach publicznych, klas głównej, zbiorczych i lokalnych. </w:t>
      </w:r>
    </w:p>
    <w:p w14:paraId="2AA4E325" w14:textId="77777777" w:rsidR="00356DE5" w:rsidRPr="00DB2E50" w:rsidRDefault="00356DE5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6A73A770" w14:textId="53D19744" w:rsidR="00FE7903" w:rsidRPr="00DB2E50" w:rsidRDefault="00FE790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Rozdział I</w:t>
      </w:r>
      <w:r w:rsidR="00F51BF2" w:rsidRPr="00DB2E50">
        <w:rPr>
          <w:rFonts w:ascii="Calibri" w:hAnsi="Calibri" w:cs="Calibri"/>
          <w:b/>
          <w:color w:val="000000"/>
          <w:szCs w:val="22"/>
        </w:rPr>
        <w:t>V</w:t>
      </w:r>
    </w:p>
    <w:p w14:paraId="71EB60B5" w14:textId="069201AA" w:rsidR="00FE7903" w:rsidRPr="00DB2E50" w:rsidRDefault="00FE790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 xml:space="preserve">PRZEZNACZENIE ORAZ </w:t>
      </w:r>
      <w:r w:rsidR="00F51BF2" w:rsidRPr="00DB2E50">
        <w:rPr>
          <w:rFonts w:ascii="Calibri" w:hAnsi="Calibri" w:cs="Calibri"/>
          <w:b/>
          <w:color w:val="000000"/>
          <w:szCs w:val="22"/>
        </w:rPr>
        <w:t>ZASADY</w:t>
      </w:r>
      <w:r w:rsidRPr="00DB2E50">
        <w:rPr>
          <w:rFonts w:ascii="Calibri" w:hAnsi="Calibri" w:cs="Calibri"/>
          <w:b/>
          <w:color w:val="000000"/>
          <w:szCs w:val="22"/>
        </w:rPr>
        <w:t xml:space="preserve"> ZAGOSPODAROWANIA </w:t>
      </w:r>
      <w:r w:rsidRPr="00DB2E50">
        <w:rPr>
          <w:rFonts w:ascii="Calibri" w:hAnsi="Calibri" w:cs="Calibri"/>
          <w:b/>
          <w:color w:val="000000"/>
          <w:szCs w:val="22"/>
        </w:rPr>
        <w:br/>
        <w:t>POSZCZEGÓLNYCH KATEGORII TERENÓW</w:t>
      </w:r>
    </w:p>
    <w:p w14:paraId="4F84EA63" w14:textId="77777777" w:rsidR="002D5186" w:rsidRPr="00DB2E50" w:rsidRDefault="002D5186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19AF45A6" w14:textId="24977EE2" w:rsidR="00FE7903" w:rsidRPr="00DB2E50" w:rsidRDefault="00FE7903" w:rsidP="00DB2E50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§</w:t>
      </w:r>
      <w:r w:rsidR="00146432" w:rsidRPr="00DB2E50">
        <w:rPr>
          <w:rFonts w:ascii="Calibri" w:hAnsi="Calibri" w:cs="Calibri"/>
          <w:b/>
          <w:color w:val="000000"/>
          <w:sz w:val="22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 w:val="22"/>
          <w:szCs w:val="22"/>
        </w:rPr>
        <w:t>6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740FA959" w14:textId="77777777" w:rsidR="00FE7903" w:rsidRPr="00DB2E50" w:rsidRDefault="00FE7903" w:rsidP="00DB2E50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DB2E50">
        <w:rPr>
          <w:rFonts w:ascii="Calibri" w:hAnsi="Calibri" w:cs="Calibri"/>
          <w:b/>
          <w:color w:val="000000"/>
          <w:sz w:val="22"/>
          <w:szCs w:val="22"/>
        </w:rPr>
        <w:t>Parametry i wskaźniki kształtowania zabudowy</w:t>
      </w:r>
    </w:p>
    <w:p w14:paraId="17E0B671" w14:textId="77777777" w:rsidR="00FE7903" w:rsidRPr="00DB2E50" w:rsidRDefault="00FE7903" w:rsidP="00DB2E50">
      <w:pPr>
        <w:spacing w:line="276" w:lineRule="auto"/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1D3D915D" w14:textId="2B0095B5" w:rsidR="00506B6E" w:rsidRPr="00DB2E50" w:rsidRDefault="00506B6E" w:rsidP="00B31B3D">
      <w:pPr>
        <w:pStyle w:val="standard"/>
        <w:numPr>
          <w:ilvl w:val="0"/>
          <w:numId w:val="76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Forma, w tym wysokość budynków powinna nawiązywać do formy architektury tradycyjnej dla zapewnienia ciągłości w kształtowaniu architektury regionalnej, charakterystycznej dla Podhala. Zapewni to zachowanie cech charakterystycznych oraz utrzymanie specyfiki sposobu zabudowy regionu. Dopuszcza się wprowadzenie rozwiązań uwzględniających nowoczesne technologie, również w odniesieniu do formy budynków, przy zachowaniu wysokości i kształtu dachów, określonych dla poszczególnych kategorii przeznaczenia terenów.</w:t>
      </w:r>
    </w:p>
    <w:p w14:paraId="34F258EA" w14:textId="78A2E7FA" w:rsidR="00936844" w:rsidRPr="00DB2E50" w:rsidRDefault="00936844" w:rsidP="00B31B3D">
      <w:pPr>
        <w:pStyle w:val="standard"/>
        <w:numPr>
          <w:ilvl w:val="0"/>
          <w:numId w:val="76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 odniesieniu do całego obszaru objętego planem, dla wszystkich kategorii terenów budowlanych, ustala się minimalny wskaźnik intensywności zabudowy 0,01; maksymalne wskaźniki intensywności zabudowy zostały ustanowione dla poszczególnych kategorii terenów budowlanych i podane w odpowiednich paragrafach. </w:t>
      </w:r>
    </w:p>
    <w:p w14:paraId="22C3D150" w14:textId="77BBC6B9" w:rsidR="00FE7903" w:rsidRPr="00DB2E50" w:rsidRDefault="00FE7903" w:rsidP="00B31B3D">
      <w:pPr>
        <w:pStyle w:val="standard"/>
        <w:numPr>
          <w:ilvl w:val="0"/>
          <w:numId w:val="76"/>
        </w:numPr>
        <w:tabs>
          <w:tab w:val="clear" w:pos="360"/>
          <w:tab w:val="clear" w:pos="567"/>
        </w:tabs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Plan wyznacza rodzaje terenów w odniesieniu do których określa się parametry i wskaźniki kształtowania zabudowy:</w:t>
      </w:r>
    </w:p>
    <w:p w14:paraId="4D41AFBF" w14:textId="1ED8DA74" w:rsidR="006B6194" w:rsidRPr="00DB2E50" w:rsidRDefault="00FE7903" w:rsidP="00B31B3D">
      <w:pPr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tereny zabudowy mieszkaniowej jednorodzinnej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MN</w:t>
      </w:r>
      <w:r w:rsidR="00582DDD" w:rsidRPr="00DB2E50"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 w:rsidR="00582DDD" w:rsidRPr="00DB2E50">
        <w:rPr>
          <w:rFonts w:ascii="Calibri" w:hAnsi="Calibri" w:cs="Calibri"/>
          <w:color w:val="000000"/>
          <w:sz w:val="22"/>
          <w:szCs w:val="22"/>
        </w:rPr>
        <w:t>ustalenia §2</w:t>
      </w:r>
      <w:r w:rsidR="00E85935" w:rsidRPr="00DB2E50">
        <w:rPr>
          <w:rFonts w:ascii="Calibri" w:hAnsi="Calibri" w:cs="Calibri"/>
          <w:color w:val="000000"/>
          <w:sz w:val="22"/>
          <w:szCs w:val="22"/>
        </w:rPr>
        <w:t>7</w:t>
      </w:r>
      <w:r w:rsidR="00582DDD"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33FB0379" w14:textId="77777777" w:rsidR="00492A94" w:rsidRPr="000C659B" w:rsidRDefault="00492A94" w:rsidP="00B31B3D">
      <w:pPr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color w:val="000000"/>
          <w:sz w:val="22"/>
          <w:szCs w:val="22"/>
        </w:rPr>
        <w:t xml:space="preserve">tereny zabudowy </w:t>
      </w:r>
      <w:r w:rsidRPr="00C77D2C">
        <w:rPr>
          <w:rFonts w:ascii="Calibri" w:hAnsi="Calibri" w:cs="Calibri"/>
          <w:color w:val="000000"/>
          <w:sz w:val="22"/>
          <w:szCs w:val="22"/>
        </w:rPr>
        <w:t>mieszkaniowo-usługowej,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0C659B">
        <w:rPr>
          <w:rFonts w:ascii="Calibri" w:hAnsi="Calibri" w:cs="Calibri"/>
          <w:b/>
          <w:color w:val="000000"/>
          <w:sz w:val="22"/>
          <w:szCs w:val="22"/>
        </w:rPr>
        <w:t xml:space="preserve">MU, </w:t>
      </w:r>
      <w:r w:rsidRPr="000C659B">
        <w:rPr>
          <w:rFonts w:ascii="Calibri" w:hAnsi="Calibri" w:cs="Calibri"/>
          <w:color w:val="000000"/>
          <w:sz w:val="22"/>
          <w:szCs w:val="22"/>
        </w:rPr>
        <w:t>ustalenia §</w:t>
      </w:r>
      <w:r>
        <w:rPr>
          <w:rFonts w:ascii="Calibri" w:hAnsi="Calibri" w:cs="Calibri"/>
          <w:color w:val="000000"/>
          <w:sz w:val="22"/>
          <w:szCs w:val="22"/>
        </w:rPr>
        <w:t>28</w:t>
      </w:r>
      <w:r w:rsidRPr="000C659B">
        <w:rPr>
          <w:rFonts w:ascii="Calibri" w:hAnsi="Calibri" w:cs="Calibri"/>
          <w:color w:val="000000"/>
          <w:sz w:val="22"/>
          <w:szCs w:val="22"/>
        </w:rPr>
        <w:t>;</w:t>
      </w:r>
    </w:p>
    <w:p w14:paraId="6C000960" w14:textId="4EEFCFA9" w:rsidR="00FE7903" w:rsidRPr="00DB2E50" w:rsidRDefault="00FE7903" w:rsidP="00B31B3D">
      <w:pPr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tereny zabudowy mieszkaniowej, usługowej i</w:t>
      </w:r>
      <w:r w:rsidR="00C85A8D" w:rsidRPr="00DB2E50">
        <w:rPr>
          <w:rFonts w:ascii="Calibri" w:hAnsi="Calibri" w:cs="Calibri"/>
          <w:color w:val="000000"/>
          <w:sz w:val="22"/>
          <w:szCs w:val="22"/>
        </w:rPr>
        <w:t xml:space="preserve"> rzemieślniczo-wytwórczej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MM</w:t>
      </w:r>
      <w:r w:rsidRPr="00DB2E50">
        <w:rPr>
          <w:rFonts w:ascii="Calibri" w:hAnsi="Calibri" w:cs="Calibri"/>
          <w:color w:val="000000"/>
          <w:sz w:val="22"/>
          <w:szCs w:val="22"/>
        </w:rPr>
        <w:t>,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ustalenia §</w:t>
      </w:r>
      <w:r w:rsidR="00E85935" w:rsidRPr="00DB2E50">
        <w:rPr>
          <w:rFonts w:ascii="Calibri" w:hAnsi="Calibri" w:cs="Calibri"/>
          <w:color w:val="000000"/>
          <w:sz w:val="22"/>
          <w:szCs w:val="22"/>
        </w:rPr>
        <w:t>29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4A34E107" w14:textId="7EDEAF24" w:rsidR="00FE7903" w:rsidRDefault="00582DDD" w:rsidP="00B31B3D">
      <w:pPr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tereny zabudowy usługowej </w:t>
      </w:r>
      <w:r w:rsidR="00FE7903" w:rsidRPr="00DB2E50">
        <w:rPr>
          <w:rFonts w:ascii="Calibri" w:hAnsi="Calibri" w:cs="Calibri"/>
          <w:b/>
          <w:color w:val="000000"/>
          <w:sz w:val="22"/>
          <w:szCs w:val="22"/>
        </w:rPr>
        <w:t>U</w:t>
      </w:r>
      <w:r w:rsidRPr="00DB2E50">
        <w:rPr>
          <w:rFonts w:ascii="Calibri" w:hAnsi="Calibri" w:cs="Calibri"/>
          <w:color w:val="000000"/>
          <w:sz w:val="22"/>
          <w:szCs w:val="22"/>
        </w:rPr>
        <w:t>,</w:t>
      </w:r>
      <w:r w:rsidR="00FE7903" w:rsidRPr="00DB2E50">
        <w:rPr>
          <w:rFonts w:ascii="Calibri" w:hAnsi="Calibri" w:cs="Calibri"/>
          <w:color w:val="000000"/>
          <w:sz w:val="22"/>
          <w:szCs w:val="22"/>
        </w:rPr>
        <w:t xml:space="preserve"> ustalenia §</w:t>
      </w:r>
      <w:r w:rsidR="001978E7" w:rsidRPr="00DB2E50">
        <w:rPr>
          <w:rFonts w:ascii="Calibri" w:hAnsi="Calibri" w:cs="Calibri"/>
          <w:color w:val="000000"/>
          <w:sz w:val="22"/>
          <w:szCs w:val="22"/>
        </w:rPr>
        <w:t>3</w:t>
      </w:r>
      <w:r w:rsidR="00E85935" w:rsidRPr="00DB2E50">
        <w:rPr>
          <w:rFonts w:ascii="Calibri" w:hAnsi="Calibri" w:cs="Calibri"/>
          <w:color w:val="000000"/>
          <w:sz w:val="22"/>
          <w:szCs w:val="22"/>
        </w:rPr>
        <w:t>0</w:t>
      </w:r>
      <w:r w:rsidR="00FE7903" w:rsidRPr="00DB2E50">
        <w:rPr>
          <w:rFonts w:ascii="Calibri" w:hAnsi="Calibri" w:cs="Calibri"/>
          <w:color w:val="000000"/>
          <w:sz w:val="22"/>
          <w:szCs w:val="22"/>
        </w:rPr>
        <w:t>,</w:t>
      </w:r>
    </w:p>
    <w:p w14:paraId="685D833D" w14:textId="77777777" w:rsidR="00654B61" w:rsidRDefault="00B121FB" w:rsidP="00B31B3D">
      <w:pPr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tereny </w:t>
      </w:r>
      <w:r w:rsidR="00C85A8D" w:rsidRPr="00DB2E50">
        <w:rPr>
          <w:rFonts w:ascii="Calibri" w:hAnsi="Calibri" w:cs="Calibri"/>
          <w:sz w:val="22"/>
          <w:szCs w:val="22"/>
        </w:rPr>
        <w:t xml:space="preserve">zabudowy produkcyjno-usługowej </w:t>
      </w:r>
      <w:r w:rsidRPr="00DB2E50">
        <w:rPr>
          <w:rFonts w:ascii="Calibri" w:hAnsi="Calibri" w:cs="Calibri"/>
          <w:b/>
          <w:sz w:val="22"/>
          <w:szCs w:val="22"/>
        </w:rPr>
        <w:t>P</w:t>
      </w:r>
      <w:r w:rsidR="00C85A8D" w:rsidRPr="00DB2E50">
        <w:rPr>
          <w:rFonts w:ascii="Calibri" w:hAnsi="Calibri" w:cs="Calibri"/>
          <w:b/>
          <w:sz w:val="22"/>
          <w:szCs w:val="22"/>
        </w:rPr>
        <w:t xml:space="preserve">U, </w:t>
      </w:r>
      <w:r w:rsidRPr="00DB2E50">
        <w:rPr>
          <w:rFonts w:ascii="Calibri" w:hAnsi="Calibri" w:cs="Calibri"/>
          <w:sz w:val="22"/>
          <w:szCs w:val="22"/>
        </w:rPr>
        <w:t>ustalenia w §3</w:t>
      </w:r>
      <w:r w:rsidR="00654B61">
        <w:rPr>
          <w:rFonts w:ascii="Calibri" w:hAnsi="Calibri" w:cs="Calibri"/>
          <w:sz w:val="22"/>
          <w:szCs w:val="22"/>
        </w:rPr>
        <w:t>1</w:t>
      </w:r>
    </w:p>
    <w:p w14:paraId="6680AC3A" w14:textId="66919A6D" w:rsidR="00654B61" w:rsidRPr="009F5EC7" w:rsidRDefault="00654B61" w:rsidP="00B31B3D">
      <w:pPr>
        <w:pStyle w:val="Akapitzlist"/>
        <w:widowControl w:val="0"/>
        <w:numPr>
          <w:ilvl w:val="0"/>
          <w:numId w:val="77"/>
        </w:numPr>
        <w:tabs>
          <w:tab w:val="clear" w:pos="786"/>
        </w:tabs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cs="Calibri"/>
          <w:color w:val="000000"/>
        </w:rPr>
      </w:pPr>
      <w:r w:rsidRPr="009F5EC7">
        <w:rPr>
          <w:rFonts w:eastAsia="Times New Roman" w:cs="Calibri"/>
          <w:color w:val="000000"/>
          <w:lang w:eastAsia="pl-PL"/>
        </w:rPr>
        <w:t xml:space="preserve">tereny usług turystycznych </w:t>
      </w:r>
      <w:r w:rsidRPr="009F5EC7">
        <w:rPr>
          <w:rFonts w:eastAsia="Times New Roman" w:cs="Calibri"/>
          <w:b/>
          <w:bCs/>
          <w:color w:val="000000"/>
          <w:lang w:eastAsia="pl-PL"/>
        </w:rPr>
        <w:t>UT</w:t>
      </w:r>
      <w:r w:rsidRPr="009F5EC7">
        <w:rPr>
          <w:rFonts w:eastAsia="Times New Roman" w:cs="Calibri"/>
          <w:color w:val="000000"/>
          <w:lang w:eastAsia="pl-PL"/>
        </w:rPr>
        <w:t xml:space="preserve"> – §3</w:t>
      </w:r>
      <w:r w:rsidR="00C72DE3">
        <w:rPr>
          <w:rFonts w:eastAsia="Times New Roman" w:cs="Calibri"/>
          <w:color w:val="000000"/>
          <w:lang w:eastAsia="pl-PL"/>
        </w:rPr>
        <w:t>2</w:t>
      </w:r>
      <w:r>
        <w:rPr>
          <w:rFonts w:eastAsia="Times New Roman" w:cs="Calibri"/>
          <w:color w:val="000000"/>
          <w:lang w:eastAsia="pl-PL"/>
        </w:rPr>
        <w:t>.</w:t>
      </w:r>
    </w:p>
    <w:p w14:paraId="1F4FFD6B" w14:textId="3AB3931B" w:rsidR="00FE7903" w:rsidRPr="00DB2E50" w:rsidRDefault="00FE7903" w:rsidP="00654B61">
      <w:pPr>
        <w:widowControl w:val="0"/>
        <w:autoSpaceDE w:val="0"/>
        <w:autoSpaceDN w:val="0"/>
        <w:adjustRightInd w:val="0"/>
        <w:spacing w:line="276" w:lineRule="auto"/>
        <w:ind w:left="714"/>
        <w:jc w:val="both"/>
        <w:rPr>
          <w:rFonts w:ascii="Calibri" w:hAnsi="Calibri" w:cs="Calibri"/>
          <w:b/>
          <w:color w:val="000000"/>
          <w:szCs w:val="22"/>
        </w:rPr>
      </w:pPr>
    </w:p>
    <w:p w14:paraId="3920CA28" w14:textId="63029690" w:rsidR="002D5186" w:rsidRPr="00DB2E50" w:rsidRDefault="002D5186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F22BDD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7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9F8337A" w14:textId="285005A1" w:rsidR="002D5186" w:rsidRPr="00E614D2" w:rsidRDefault="002D5186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E614D2">
        <w:rPr>
          <w:rFonts w:ascii="Calibri" w:hAnsi="Calibri" w:cs="Calibri"/>
          <w:color w:val="000000"/>
          <w:szCs w:val="22"/>
        </w:rPr>
        <w:t xml:space="preserve">Wyznacza się </w:t>
      </w:r>
      <w:r w:rsidRPr="00E614D2">
        <w:rPr>
          <w:rFonts w:ascii="Calibri" w:hAnsi="Calibri" w:cs="Calibri"/>
          <w:b/>
          <w:color w:val="000000"/>
          <w:szCs w:val="22"/>
        </w:rPr>
        <w:t>TERENY ZABUDOWY MIESZKANIOWEJ</w:t>
      </w:r>
      <w:r w:rsidR="00F51BF2" w:rsidRPr="00E614D2">
        <w:rPr>
          <w:rFonts w:ascii="Calibri" w:hAnsi="Calibri" w:cs="Calibri"/>
          <w:b/>
          <w:color w:val="000000"/>
          <w:szCs w:val="22"/>
        </w:rPr>
        <w:t xml:space="preserve"> JEDNORODZINNEJ</w:t>
      </w:r>
      <w:r w:rsidRPr="00E614D2">
        <w:rPr>
          <w:rFonts w:ascii="Calibri" w:hAnsi="Calibri" w:cs="Calibri"/>
          <w:b/>
          <w:color w:val="000000"/>
          <w:szCs w:val="22"/>
        </w:rPr>
        <w:t xml:space="preserve"> </w:t>
      </w:r>
      <w:r w:rsidR="00E5307E">
        <w:rPr>
          <w:rFonts w:ascii="Calibri" w:hAnsi="Calibri" w:cs="Calibri"/>
          <w:b/>
          <w:color w:val="000000"/>
          <w:szCs w:val="22"/>
        </w:rPr>
        <w:t>(</w:t>
      </w:r>
      <w:r w:rsidR="00157669" w:rsidRPr="00E614D2">
        <w:rPr>
          <w:rFonts w:ascii="Calibri" w:hAnsi="Calibri" w:cs="Calibri"/>
          <w:b/>
          <w:color w:val="000000"/>
          <w:szCs w:val="22"/>
        </w:rPr>
        <w:t>MN</w:t>
      </w:r>
      <w:r w:rsidR="001D635B" w:rsidRPr="00E614D2">
        <w:rPr>
          <w:rFonts w:ascii="Calibri" w:hAnsi="Calibri" w:cs="Calibri"/>
          <w:b/>
          <w:color w:val="000000"/>
          <w:szCs w:val="22"/>
        </w:rPr>
        <w:t xml:space="preserve">: </w:t>
      </w:r>
      <w:r w:rsidR="00C85A8D" w:rsidRPr="00E614D2">
        <w:rPr>
          <w:rFonts w:ascii="Calibri" w:hAnsi="Calibri" w:cs="Calibri"/>
          <w:b/>
          <w:szCs w:val="22"/>
        </w:rPr>
        <w:t>A.1MN1 – A.6MN1; A.1MN2 – A.13MN2; A.1MN3 – A.3MN3</w:t>
      </w:r>
      <w:r w:rsidR="00E5307E">
        <w:rPr>
          <w:rFonts w:ascii="Calibri" w:hAnsi="Calibri" w:cs="Calibri"/>
          <w:b/>
          <w:szCs w:val="22"/>
        </w:rPr>
        <w:t>)</w:t>
      </w:r>
      <w:r w:rsidR="00165BF5" w:rsidRPr="00E614D2">
        <w:rPr>
          <w:rFonts w:ascii="Calibri" w:hAnsi="Calibri" w:cs="Calibri"/>
          <w:b/>
          <w:color w:val="000000"/>
          <w:szCs w:val="22"/>
        </w:rPr>
        <w:t xml:space="preserve">, </w:t>
      </w:r>
      <w:r w:rsidR="00165BF5" w:rsidRPr="00E614D2">
        <w:rPr>
          <w:rFonts w:ascii="Calibri" w:hAnsi="Calibri" w:cs="Calibri"/>
          <w:color w:val="000000"/>
          <w:szCs w:val="22"/>
        </w:rPr>
        <w:t>wyznaczone</w:t>
      </w:r>
      <w:r w:rsidR="00E569CB" w:rsidRPr="00E614D2">
        <w:rPr>
          <w:rFonts w:ascii="Calibri" w:hAnsi="Calibri" w:cs="Calibri"/>
          <w:b/>
          <w:color w:val="000000"/>
          <w:szCs w:val="22"/>
        </w:rPr>
        <w:t xml:space="preserve"> </w:t>
      </w:r>
      <w:r w:rsidR="00165BF5" w:rsidRPr="00E614D2">
        <w:rPr>
          <w:rFonts w:ascii="Calibri" w:hAnsi="Calibri" w:cs="Calibri"/>
          <w:color w:val="000000"/>
          <w:szCs w:val="22"/>
        </w:rPr>
        <w:t>w ramach układu zwartej zabudowy wsi.</w:t>
      </w:r>
    </w:p>
    <w:p w14:paraId="01DBAC16" w14:textId="339A4F5F" w:rsidR="002D5186" w:rsidRPr="00DB2E50" w:rsidRDefault="002D5186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Podstawowym przeznaczeniem terenów jest zabudowa mieszkaniowa jednorodzinna</w:t>
      </w:r>
      <w:r w:rsidR="00165BF5" w:rsidRPr="00DB2E50">
        <w:rPr>
          <w:rFonts w:ascii="Calibri" w:hAnsi="Calibri" w:cs="Calibri"/>
          <w:color w:val="000000"/>
          <w:szCs w:val="22"/>
        </w:rPr>
        <w:t xml:space="preserve">. </w:t>
      </w:r>
    </w:p>
    <w:p w14:paraId="63657685" w14:textId="77777777" w:rsidR="002D5186" w:rsidRPr="00DB2E50" w:rsidRDefault="002D5186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dopuszczalne: </w:t>
      </w:r>
    </w:p>
    <w:p w14:paraId="6CC1D341" w14:textId="6B716AC4" w:rsidR="00CD0D86" w:rsidRPr="00DB2E50" w:rsidRDefault="00A353D4" w:rsidP="00B31B3D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usługowe </w:t>
      </w:r>
      <w:r w:rsidR="00CD0D86" w:rsidRPr="00DB2E50">
        <w:rPr>
          <w:rFonts w:ascii="Calibri" w:hAnsi="Calibri" w:cs="Calibri"/>
          <w:color w:val="000000"/>
          <w:sz w:val="22"/>
          <w:szCs w:val="22"/>
        </w:rPr>
        <w:t>obiekty wolnostojąc</w:t>
      </w:r>
      <w:r w:rsidR="001F4B70" w:rsidRPr="00DB2E50">
        <w:rPr>
          <w:rFonts w:ascii="Calibri" w:hAnsi="Calibri" w:cs="Calibri"/>
          <w:color w:val="000000"/>
          <w:sz w:val="22"/>
          <w:szCs w:val="22"/>
        </w:rPr>
        <w:t>e</w:t>
      </w:r>
      <w:r w:rsidR="00937CC4" w:rsidRPr="00DB2E50">
        <w:rPr>
          <w:rFonts w:ascii="Calibri" w:hAnsi="Calibri" w:cs="Calibri"/>
          <w:color w:val="000000"/>
          <w:sz w:val="22"/>
          <w:szCs w:val="22"/>
        </w:rPr>
        <w:t>;</w:t>
      </w:r>
      <w:r w:rsidR="00CD0D86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18136D6" w14:textId="4A1438AF" w:rsidR="00165BF5" w:rsidRPr="00DB2E50" w:rsidRDefault="002D5186" w:rsidP="00B31B3D">
      <w:pPr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usługi</w:t>
      </w:r>
      <w:r w:rsidRPr="00DB2E50">
        <w:rPr>
          <w:rFonts w:ascii="Calibri" w:hAnsi="Calibri" w:cs="Calibri"/>
          <w:sz w:val="22"/>
          <w:szCs w:val="22"/>
        </w:rPr>
        <w:t xml:space="preserve"> zlokalizowane w budynkach mieszkalnych do </w:t>
      </w:r>
      <w:r w:rsidR="00BC5B91" w:rsidRPr="00DB2E50">
        <w:rPr>
          <w:rFonts w:ascii="Calibri" w:hAnsi="Calibri" w:cs="Calibri"/>
          <w:sz w:val="22"/>
          <w:szCs w:val="22"/>
        </w:rPr>
        <w:t>3</w:t>
      </w:r>
      <w:r w:rsidRPr="00DB2E50">
        <w:rPr>
          <w:rFonts w:ascii="Calibri" w:hAnsi="Calibri" w:cs="Calibri"/>
          <w:sz w:val="22"/>
          <w:szCs w:val="22"/>
        </w:rPr>
        <w:t>0% powierzchni użytkowej</w:t>
      </w:r>
      <w:r w:rsidR="0095232C" w:rsidRPr="00DB2E50">
        <w:rPr>
          <w:rFonts w:ascii="Calibri" w:hAnsi="Calibri" w:cs="Calibri"/>
          <w:sz w:val="22"/>
          <w:szCs w:val="22"/>
        </w:rPr>
        <w:t xml:space="preserve">, w tym </w:t>
      </w:r>
      <w:r w:rsidR="00165BF5" w:rsidRPr="00DB2E50">
        <w:rPr>
          <w:rFonts w:ascii="Calibri" w:hAnsi="Calibri" w:cs="Calibri"/>
          <w:sz w:val="22"/>
          <w:szCs w:val="22"/>
        </w:rPr>
        <w:t>usługi związane z turystyką wiejską.</w:t>
      </w:r>
    </w:p>
    <w:p w14:paraId="1D4C2FDC" w14:textId="77777777" w:rsidR="002D5186" w:rsidRPr="00DB2E50" w:rsidRDefault="002D5186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0ED4D9C0" w14:textId="77777777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DB2E50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16B25187" w14:textId="77777777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51EE530D" w14:textId="77777777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57B1DBA7" w14:textId="32F50B75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garaże, </w:t>
      </w:r>
      <w:r w:rsidR="001E316A" w:rsidRPr="00DB2E50">
        <w:rPr>
          <w:rFonts w:ascii="Calibri" w:hAnsi="Calibri" w:cs="Calibri"/>
          <w:color w:val="000000"/>
          <w:sz w:val="22"/>
          <w:szCs w:val="22"/>
        </w:rPr>
        <w:t xml:space="preserve">wiaty, </w:t>
      </w:r>
      <w:r w:rsidRPr="00DB2E50">
        <w:rPr>
          <w:rFonts w:ascii="Calibri" w:hAnsi="Calibri" w:cs="Calibri"/>
          <w:color w:val="000000"/>
          <w:sz w:val="22"/>
          <w:szCs w:val="22"/>
        </w:rPr>
        <w:t>budynki gospodarcze;</w:t>
      </w:r>
    </w:p>
    <w:p w14:paraId="5D448649" w14:textId="77777777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28E07896" w14:textId="77777777" w:rsidR="002D5186" w:rsidRPr="00DB2E50" w:rsidRDefault="002D5186" w:rsidP="00B31B3D">
      <w:pPr>
        <w:numPr>
          <w:ilvl w:val="0"/>
          <w:numId w:val="4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102AB900" w14:textId="638CC2BE" w:rsidR="001E316A" w:rsidRPr="00DB2E50" w:rsidRDefault="009851B9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lastRenderedPageBreak/>
        <w:t>O</w:t>
      </w:r>
      <w:r w:rsidR="002D5186" w:rsidRPr="00DB2E50">
        <w:rPr>
          <w:rFonts w:ascii="Calibri" w:hAnsi="Calibri" w:cs="Calibri"/>
          <w:szCs w:val="22"/>
        </w:rPr>
        <w:t>bowiązuje zakaz lokalizacji</w:t>
      </w:r>
      <w:r w:rsidR="005027F9" w:rsidRPr="00DB2E50">
        <w:rPr>
          <w:rFonts w:ascii="Calibri" w:hAnsi="Calibri" w:cs="Calibri"/>
          <w:szCs w:val="22"/>
        </w:rPr>
        <w:t xml:space="preserve"> </w:t>
      </w:r>
      <w:r w:rsidR="003174A9" w:rsidRPr="00DB2E50">
        <w:rPr>
          <w:rFonts w:ascii="Calibri" w:hAnsi="Calibri" w:cs="Calibri"/>
          <w:color w:val="000000"/>
          <w:szCs w:val="22"/>
        </w:rPr>
        <w:t>stacji</w:t>
      </w:r>
      <w:r w:rsidR="003174A9" w:rsidRPr="00DB2E50">
        <w:rPr>
          <w:rFonts w:ascii="Calibri" w:hAnsi="Calibri" w:cs="Calibri"/>
          <w:szCs w:val="22"/>
        </w:rPr>
        <w:t xml:space="preserve"> paliw</w:t>
      </w:r>
      <w:r w:rsidR="005027F9" w:rsidRPr="00DB2E50">
        <w:rPr>
          <w:rFonts w:ascii="Calibri" w:hAnsi="Calibri" w:cs="Calibri"/>
          <w:szCs w:val="22"/>
        </w:rPr>
        <w:t>.</w:t>
      </w:r>
    </w:p>
    <w:p w14:paraId="5493C9B1" w14:textId="77777777" w:rsidR="002D5186" w:rsidRPr="00DB2E50" w:rsidRDefault="002D5186" w:rsidP="00B31B3D">
      <w:pPr>
        <w:pStyle w:val="standard"/>
        <w:numPr>
          <w:ilvl w:val="0"/>
          <w:numId w:val="4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="00630977" w:rsidRPr="00DB2E50">
        <w:rPr>
          <w:rFonts w:ascii="Calibri" w:hAnsi="Calibri" w:cs="Calibri"/>
          <w:color w:val="000000"/>
          <w:szCs w:val="22"/>
        </w:rPr>
        <w:t>zasady</w:t>
      </w:r>
      <w:r w:rsidRPr="00DB2E50">
        <w:rPr>
          <w:rFonts w:ascii="Calibri" w:hAnsi="Calibri" w:cs="Calibri"/>
          <w:color w:val="000000"/>
          <w:szCs w:val="22"/>
        </w:rPr>
        <w:t xml:space="preserve"> zagospodarowania terenu: </w:t>
      </w:r>
    </w:p>
    <w:p w14:paraId="44AD77B9" w14:textId="77777777" w:rsidR="00B25E29" w:rsidRPr="00DB2E50" w:rsidRDefault="00B25E29" w:rsidP="00B31B3D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6" w:name="_Hlk158891874"/>
      <w:r w:rsidRPr="00DB2E50">
        <w:rPr>
          <w:rFonts w:ascii="Calibri" w:hAnsi="Calibri" w:cs="Calibri"/>
          <w:color w:val="000000"/>
          <w:sz w:val="22"/>
          <w:szCs w:val="22"/>
        </w:rPr>
        <w:t>zabudowa</w:t>
      </w:r>
      <w:r w:rsidRPr="00DB2E50">
        <w:rPr>
          <w:rFonts w:ascii="Calibri" w:hAnsi="Calibri" w:cs="Calibri"/>
          <w:sz w:val="22"/>
          <w:szCs w:val="22"/>
        </w:rPr>
        <w:t xml:space="preserve"> może być realizowana w układzie wolnostojącym, bliźniaczym; </w:t>
      </w:r>
    </w:p>
    <w:p w14:paraId="632E0796" w14:textId="68C708BF" w:rsidR="002D5186" w:rsidRPr="00DB2E50" w:rsidRDefault="002D5186" w:rsidP="00B31B3D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maksymalna</w:t>
      </w:r>
      <w:r w:rsidRPr="00DB2E50">
        <w:rPr>
          <w:rFonts w:ascii="Calibri" w:hAnsi="Calibri" w:cs="Calibri"/>
          <w:sz w:val="22"/>
          <w:szCs w:val="22"/>
        </w:rPr>
        <w:t xml:space="preserve"> wysokość budynków przeznaczenia podstawowego i dopuszczalnego</w:t>
      </w:r>
      <w:r w:rsidR="005E78DA"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 xml:space="preserve">– </w:t>
      </w:r>
      <w:r w:rsidR="00165BF5" w:rsidRPr="00DB2E50">
        <w:rPr>
          <w:rFonts w:ascii="Calibri" w:hAnsi="Calibri" w:cs="Calibri"/>
          <w:sz w:val="22"/>
          <w:szCs w:val="22"/>
        </w:rPr>
        <w:t>13</w:t>
      </w:r>
      <w:r w:rsidRPr="00DB2E50">
        <w:rPr>
          <w:rFonts w:ascii="Calibri" w:hAnsi="Calibri" w:cs="Calibri"/>
          <w:sz w:val="22"/>
          <w:szCs w:val="22"/>
        </w:rPr>
        <w:t xml:space="preserve"> m, budynki gospodarcze</w:t>
      </w:r>
      <w:r w:rsidR="00C805E2" w:rsidRPr="00DB2E50">
        <w:rPr>
          <w:rFonts w:ascii="Calibri" w:hAnsi="Calibri" w:cs="Calibri"/>
          <w:sz w:val="22"/>
          <w:szCs w:val="22"/>
        </w:rPr>
        <w:t>,</w:t>
      </w:r>
      <w:r w:rsidRPr="00DB2E50">
        <w:rPr>
          <w:rFonts w:ascii="Calibri" w:hAnsi="Calibri" w:cs="Calibri"/>
          <w:sz w:val="22"/>
          <w:szCs w:val="22"/>
        </w:rPr>
        <w:t xml:space="preserve"> garaże </w:t>
      </w:r>
      <w:r w:rsidR="00C805E2" w:rsidRPr="00DB2E50">
        <w:rPr>
          <w:rFonts w:ascii="Calibri" w:hAnsi="Calibri" w:cs="Calibri"/>
          <w:sz w:val="22"/>
          <w:szCs w:val="22"/>
        </w:rPr>
        <w:t xml:space="preserve">i wiaty </w:t>
      </w:r>
      <w:r w:rsidRPr="00DB2E50">
        <w:rPr>
          <w:rFonts w:ascii="Calibri" w:hAnsi="Calibri" w:cs="Calibri"/>
          <w:sz w:val="22"/>
          <w:szCs w:val="22"/>
        </w:rPr>
        <w:t xml:space="preserve">– </w:t>
      </w:r>
      <w:r w:rsidR="00C72DE3">
        <w:rPr>
          <w:rFonts w:ascii="Calibri" w:hAnsi="Calibri" w:cs="Calibri"/>
          <w:sz w:val="22"/>
          <w:szCs w:val="22"/>
        </w:rPr>
        <w:t>9</w:t>
      </w:r>
      <w:r w:rsidR="006E454D" w:rsidRPr="00DB2E50">
        <w:rPr>
          <w:rFonts w:ascii="Calibri" w:hAnsi="Calibri" w:cs="Calibri"/>
          <w:sz w:val="22"/>
          <w:szCs w:val="22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>m;</w:t>
      </w:r>
    </w:p>
    <w:p w14:paraId="6B0AC9C7" w14:textId="735CE4CC" w:rsidR="00445F0B" w:rsidRPr="00DB2E50" w:rsidRDefault="00C85A8D" w:rsidP="00B31B3D">
      <w:pPr>
        <w:numPr>
          <w:ilvl w:val="0"/>
          <w:numId w:val="4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geometria </w:t>
      </w:r>
      <w:r w:rsidR="00445F0B" w:rsidRPr="00DB2E50">
        <w:rPr>
          <w:rFonts w:ascii="Calibri" w:hAnsi="Calibri" w:cs="Calibri"/>
          <w:color w:val="000000"/>
          <w:sz w:val="22"/>
          <w:szCs w:val="22"/>
        </w:rPr>
        <w:t>oraz pokrycie dachów w nawiązaniu do tradycyjnej architektury regionu</w:t>
      </w:r>
      <w:r w:rsidR="006B6194" w:rsidRPr="00DB2E50">
        <w:rPr>
          <w:rFonts w:ascii="Calibri" w:hAnsi="Calibri" w:cs="Calibri"/>
          <w:color w:val="000000"/>
          <w:sz w:val="22"/>
          <w:szCs w:val="22"/>
        </w:rPr>
        <w:t>, ustala się:</w:t>
      </w:r>
    </w:p>
    <w:p w14:paraId="5AA69504" w14:textId="26C828B3" w:rsidR="00F9430A" w:rsidRPr="00DB2E50" w:rsidRDefault="00F9430A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dachy dwu lub wielospadowe, półszczytowe o </w:t>
      </w:r>
      <w:r w:rsidRPr="00DB2E50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DB2E50">
        <w:rPr>
          <w:rFonts w:ascii="Calibri" w:hAnsi="Calibri" w:cs="Calibri"/>
          <w:szCs w:val="22"/>
        </w:rPr>
        <w:t xml:space="preserve">od </w:t>
      </w:r>
      <w:r w:rsidR="00C72DE3">
        <w:rPr>
          <w:rFonts w:ascii="Calibri" w:hAnsi="Calibri" w:cs="Calibri"/>
          <w:szCs w:val="22"/>
        </w:rPr>
        <w:t>38</w:t>
      </w:r>
      <w:r w:rsidRPr="00DB2E50">
        <w:rPr>
          <w:rFonts w:ascii="Calibri" w:hAnsi="Calibri" w:cs="Calibri"/>
          <w:szCs w:val="22"/>
          <w:vertAlign w:val="superscript"/>
        </w:rPr>
        <w:t xml:space="preserve">o </w:t>
      </w:r>
      <w:r w:rsidRPr="00DB2E50">
        <w:rPr>
          <w:rFonts w:ascii="Calibri" w:hAnsi="Calibri" w:cs="Calibri"/>
          <w:szCs w:val="22"/>
        </w:rPr>
        <w:t>– 53</w:t>
      </w:r>
      <w:r w:rsidRPr="00DB2E50">
        <w:rPr>
          <w:rFonts w:ascii="Calibri" w:hAnsi="Calibri" w:cs="Calibri"/>
          <w:szCs w:val="22"/>
          <w:vertAlign w:val="superscript"/>
        </w:rPr>
        <w:t>o</w:t>
      </w:r>
      <w:r w:rsidRPr="00DB2E50">
        <w:rPr>
          <w:rFonts w:ascii="Calibri" w:hAnsi="Calibri" w:cs="Calibri"/>
          <w:szCs w:val="22"/>
        </w:rPr>
        <w:t xml:space="preserve">;  </w:t>
      </w:r>
    </w:p>
    <w:p w14:paraId="34BB5134" w14:textId="36A7766E" w:rsidR="00430BAB" w:rsidRPr="005614EC" w:rsidRDefault="00F9430A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eastAsia="TimesNewRoman" w:hAnsi="Calibri" w:cs="Calibri"/>
          <w:szCs w:val="22"/>
        </w:rPr>
        <w:t xml:space="preserve">kalenica powinna być równoległa do dłuższego boku budynku, dach z wyraźnie </w:t>
      </w:r>
      <w:r w:rsidRPr="00462015">
        <w:rPr>
          <w:rFonts w:ascii="Calibri" w:eastAsia="TimesNewRoman" w:hAnsi="Calibri" w:cs="Calibri"/>
          <w:szCs w:val="22"/>
        </w:rPr>
        <w:t>zaakcentowaną linią okapu;</w:t>
      </w:r>
      <w:r w:rsidR="00430BAB">
        <w:rPr>
          <w:rFonts w:ascii="Calibri" w:eastAsia="TimesNewRoman" w:hAnsi="Calibri" w:cs="Calibri"/>
          <w:szCs w:val="22"/>
        </w:rPr>
        <w:t xml:space="preserve"> </w:t>
      </w:r>
      <w:r w:rsidR="00430BAB" w:rsidRPr="005614EC">
        <w:rPr>
          <w:rFonts w:ascii="Calibri" w:eastAsia="TimesNewRoman" w:hAnsi="Calibri" w:cs="Calibri"/>
          <w:color w:val="000000" w:themeColor="text1"/>
          <w:szCs w:val="22"/>
        </w:rPr>
        <w:t>;</w:t>
      </w:r>
      <w:r w:rsidR="00430BAB">
        <w:rPr>
          <w:rFonts w:ascii="Calibri" w:eastAsia="TimesNewRoman" w:hAnsi="Calibri" w:cs="Calibri"/>
          <w:color w:val="000000" w:themeColor="text1"/>
          <w:szCs w:val="22"/>
        </w:rPr>
        <w:t xml:space="preserve"> </w:t>
      </w:r>
      <w:r w:rsidR="00430BAB" w:rsidRPr="009E6959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45FD8332" w14:textId="4F7E82E6" w:rsidR="00F9430A" w:rsidRPr="00462015" w:rsidRDefault="00F9430A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462015">
        <w:rPr>
          <w:rFonts w:ascii="Calibri" w:hAnsi="Calibri" w:cs="Calibri"/>
          <w:szCs w:val="22"/>
        </w:rPr>
        <w:t>obowiązuje zakaz realizacji dachów o asymetrycznym spadku głównych połaci dachowych, dachów z kalenicą przesuniętą w pionie;</w:t>
      </w:r>
      <w:r w:rsidR="006F17F7" w:rsidRPr="00462015">
        <w:rPr>
          <w:rFonts w:ascii="Calibri" w:hAnsi="Calibri" w:cs="Calibri"/>
          <w:color w:val="000000" w:themeColor="text1"/>
          <w:szCs w:val="22"/>
        </w:rPr>
        <w:t xml:space="preserve"> oraz otwierania połaci dachowych na całej długości;</w:t>
      </w:r>
    </w:p>
    <w:p w14:paraId="299EFC6B" w14:textId="77777777" w:rsidR="00F9430A" w:rsidRPr="00DB2E50" w:rsidRDefault="00F9430A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w przypadku remontu, przebudowy i rozbudowy zabudowy istniejącej dopuszcza się utrzymanie dotychczasowych kątów nachylenia dachu;</w:t>
      </w:r>
    </w:p>
    <w:p w14:paraId="534653E3" w14:textId="77777777" w:rsidR="00F9430A" w:rsidRPr="00DB2E50" w:rsidRDefault="00F9430A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do pokrycia dachów poleca się materiały budowlane nawiązujące wyglądem do materiałów tradycyjnych, w barwach ciemnych brązu, czerni i szarości oraz stosowanie tradycyjnego dla regionu detalu budowlanego, zdobnictwa ciesielskiego, stolarskiego, kowalskiego;</w:t>
      </w:r>
    </w:p>
    <w:p w14:paraId="1ADB9F9C" w14:textId="77777777" w:rsidR="00546C2E" w:rsidRPr="00462015" w:rsidRDefault="00546C2E" w:rsidP="00B31B3D">
      <w:pPr>
        <w:pStyle w:val="standard"/>
        <w:numPr>
          <w:ilvl w:val="0"/>
          <w:numId w:val="97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462015">
        <w:rPr>
          <w:rFonts w:ascii="Calibri" w:hAnsi="Calibri" w:cs="Calibri"/>
          <w:color w:val="000000" w:themeColor="text1"/>
          <w:szCs w:val="22"/>
        </w:rPr>
        <w:t>dopuszcza się:</w:t>
      </w:r>
    </w:p>
    <w:p w14:paraId="6A846B47" w14:textId="77777777" w:rsidR="00430BAB" w:rsidRPr="005614EC" w:rsidRDefault="00430BAB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614EC">
        <w:rPr>
          <w:rFonts w:ascii="Calibri" w:eastAsia="TimesNewRoman" w:hAnsi="Calibri" w:cs="Calibri"/>
          <w:color w:val="000000" w:themeColor="text1"/>
          <w:sz w:val="22"/>
          <w:szCs w:val="22"/>
        </w:rPr>
        <w:t>doświetlenia poprzez okna połaciowe i lukarny: kąt nachylenia daszków lukarn może odbiegać do 10° od kąta nachylenia głównych połaci dachowych; zakazuje się</w:t>
      </w:r>
      <w:r w:rsidRPr="005614EC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jednospadowymi;</w:t>
      </w:r>
      <w:r w:rsidRPr="005614EC">
        <w:rPr>
          <w:rFonts w:ascii="Calibri" w:eastAsia="TimesNewRoman" w:hAnsi="Calibri" w:cs="Calibri"/>
          <w:color w:val="000000" w:themeColor="text1"/>
          <w:sz w:val="22"/>
        </w:rPr>
        <w:t xml:space="preserve"> </w:t>
      </w:r>
    </w:p>
    <w:p w14:paraId="2F06D252" w14:textId="0BCE274D" w:rsidR="00546C2E" w:rsidRPr="00462015" w:rsidRDefault="00546C2E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62015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 wiatach</w:t>
      </w:r>
      <w:r w:rsidR="00FB3685" w:rsidRPr="00462015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462015">
        <w:rPr>
          <w:rFonts w:ascii="Calibri" w:hAnsi="Calibri" w:cs="Calibri"/>
          <w:color w:val="000000" w:themeColor="text1"/>
          <w:sz w:val="22"/>
          <w:szCs w:val="22"/>
        </w:rPr>
        <w:t xml:space="preserve"> spadku dachów jednospadowych nie ustala się</w:t>
      </w:r>
      <w:r w:rsidR="005019D8" w:rsidRPr="00462015">
        <w:rPr>
          <w:rFonts w:ascii="Calibri" w:hAnsi="Calibri" w:cs="Calibri"/>
          <w:color w:val="000000" w:themeColor="text1"/>
          <w:sz w:val="22"/>
          <w:szCs w:val="22"/>
        </w:rPr>
        <w:t>.</w:t>
      </w:r>
    </w:p>
    <w:bookmarkEnd w:id="6"/>
    <w:p w14:paraId="419CE20D" w14:textId="4A107E3E" w:rsidR="002A6514" w:rsidRPr="00255E0E" w:rsidRDefault="006B0386" w:rsidP="00B31B3D">
      <w:pPr>
        <w:pStyle w:val="standard"/>
        <w:numPr>
          <w:ilvl w:val="0"/>
          <w:numId w:val="43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U</w:t>
      </w:r>
      <w:r>
        <w:rPr>
          <w:rFonts w:ascii="Calibri" w:hAnsi="Calibri" w:cs="Calibri"/>
          <w:color w:val="000000"/>
          <w:szCs w:val="22"/>
        </w:rPr>
        <w:t xml:space="preserve">stala się </w:t>
      </w:r>
      <w:r w:rsidR="002A6514" w:rsidRPr="00255E0E">
        <w:rPr>
          <w:rFonts w:ascii="Calibri" w:hAnsi="Calibri" w:cs="Calibri"/>
          <w:color w:val="000000"/>
          <w:szCs w:val="22"/>
        </w:rPr>
        <w:t xml:space="preserve">: </w:t>
      </w:r>
    </w:p>
    <w:p w14:paraId="2C35F73F" w14:textId="75C7EF28" w:rsidR="0086765B" w:rsidRPr="00255E0E" w:rsidRDefault="000F347A" w:rsidP="00B31B3D">
      <w:pPr>
        <w:pStyle w:val="standard"/>
        <w:numPr>
          <w:ilvl w:val="1"/>
          <w:numId w:val="76"/>
        </w:numPr>
        <w:tabs>
          <w:tab w:val="clear" w:pos="567"/>
          <w:tab w:val="clear" w:pos="1636"/>
        </w:tabs>
        <w:spacing w:line="276" w:lineRule="auto"/>
        <w:ind w:left="567" w:hanging="284"/>
        <w:rPr>
          <w:rFonts w:ascii="Calibri" w:hAnsi="Calibri" w:cs="Calibri"/>
          <w:color w:val="000000"/>
          <w:szCs w:val="22"/>
        </w:rPr>
      </w:pPr>
      <w:r w:rsidRPr="00255E0E">
        <w:rPr>
          <w:rFonts w:ascii="Calibri" w:hAnsi="Calibri" w:cs="Calibri"/>
          <w:color w:val="000000"/>
          <w:szCs w:val="22"/>
        </w:rPr>
        <w:t xml:space="preserve">w terenach </w:t>
      </w:r>
      <w:r w:rsidR="00B20E8B" w:rsidRPr="00255E0E">
        <w:rPr>
          <w:rFonts w:ascii="Calibri" w:hAnsi="Calibri" w:cs="Calibri"/>
          <w:b/>
          <w:szCs w:val="22"/>
        </w:rPr>
        <w:t>A.1MN1 – A.6MN1</w:t>
      </w:r>
      <w:r w:rsidR="0086765B" w:rsidRPr="00255E0E">
        <w:rPr>
          <w:rFonts w:ascii="Calibri" w:hAnsi="Calibri" w:cs="Calibri"/>
          <w:color w:val="000000"/>
          <w:szCs w:val="22"/>
        </w:rPr>
        <w:t>:</w:t>
      </w:r>
    </w:p>
    <w:p w14:paraId="52B2DE07" w14:textId="453E5F77" w:rsidR="008E593D" w:rsidRPr="00F11060" w:rsidRDefault="00027481" w:rsidP="00B31B3D">
      <w:pPr>
        <w:numPr>
          <w:ilvl w:val="0"/>
          <w:numId w:val="10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bookmarkStart w:id="7" w:name="_Hlk161929638"/>
      <w:r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</w:t>
      </w:r>
      <w:r w:rsidR="008E593D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powierzchni zabudowy nie może przekroczyć 50% powierzchni działki budowlanej, </w:t>
      </w:r>
    </w:p>
    <w:p w14:paraId="32FCA569" w14:textId="64B4E90D" w:rsidR="008E593D" w:rsidRPr="00F11060" w:rsidRDefault="00027481" w:rsidP="00B31B3D">
      <w:pPr>
        <w:numPr>
          <w:ilvl w:val="0"/>
          <w:numId w:val="10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udział </w:t>
      </w:r>
      <w:r w:rsidR="008E593D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powierzchni terenu biologicznie czynnego nie może być niższy niż 30% powierzchni działki budowlanej.</w:t>
      </w:r>
    </w:p>
    <w:p w14:paraId="21627215" w14:textId="113B6ECF" w:rsidR="008E593D" w:rsidRPr="00F11060" w:rsidRDefault="008E593D" w:rsidP="00B31B3D">
      <w:pPr>
        <w:numPr>
          <w:ilvl w:val="0"/>
          <w:numId w:val="10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1,6;</w:t>
      </w:r>
    </w:p>
    <w:p w14:paraId="58BF474D" w14:textId="77777777" w:rsidR="008E593D" w:rsidRPr="00F11060" w:rsidRDefault="008E593D" w:rsidP="00B31B3D">
      <w:pPr>
        <w:numPr>
          <w:ilvl w:val="0"/>
          <w:numId w:val="107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  <w:bookmarkEnd w:id="7"/>
    </w:p>
    <w:p w14:paraId="50CB6B1F" w14:textId="22CAE7E1" w:rsidR="00375BD3" w:rsidRPr="00027481" w:rsidRDefault="000F347A" w:rsidP="00B31B3D">
      <w:pPr>
        <w:pStyle w:val="standard"/>
        <w:numPr>
          <w:ilvl w:val="1"/>
          <w:numId w:val="76"/>
        </w:numPr>
        <w:tabs>
          <w:tab w:val="clear" w:pos="567"/>
          <w:tab w:val="clear" w:pos="1636"/>
        </w:tabs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color w:val="000000"/>
          <w:szCs w:val="22"/>
        </w:rPr>
        <w:t xml:space="preserve">w terenach </w:t>
      </w:r>
      <w:r w:rsidR="00B20E8B" w:rsidRPr="00027481">
        <w:rPr>
          <w:rFonts w:ascii="Calibri" w:hAnsi="Calibri" w:cs="Calibri"/>
          <w:b/>
          <w:szCs w:val="22"/>
        </w:rPr>
        <w:t>A.1MN2 – A.1</w:t>
      </w:r>
      <w:r w:rsidR="001216E3">
        <w:rPr>
          <w:rFonts w:ascii="Calibri" w:hAnsi="Calibri" w:cs="Calibri"/>
          <w:b/>
          <w:szCs w:val="22"/>
        </w:rPr>
        <w:t>1</w:t>
      </w:r>
      <w:r w:rsidR="00B20E8B" w:rsidRPr="00027481">
        <w:rPr>
          <w:rFonts w:ascii="Calibri" w:hAnsi="Calibri" w:cs="Calibri"/>
          <w:b/>
          <w:szCs w:val="22"/>
        </w:rPr>
        <w:t>MN2</w:t>
      </w:r>
      <w:r w:rsidR="00375BD3" w:rsidRPr="00027481">
        <w:rPr>
          <w:rFonts w:ascii="Calibri" w:hAnsi="Calibri" w:cs="Calibri"/>
          <w:color w:val="000000"/>
          <w:szCs w:val="22"/>
        </w:rPr>
        <w:t>:</w:t>
      </w:r>
    </w:p>
    <w:p w14:paraId="4C453313" w14:textId="22FBF76A" w:rsidR="009D3CEF" w:rsidRPr="00F11060" w:rsidRDefault="00686C8A" w:rsidP="00B31B3D">
      <w:pPr>
        <w:numPr>
          <w:ilvl w:val="0"/>
          <w:numId w:val="10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9D3CEF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40% powierzchni działki budowlanej, </w:t>
      </w:r>
    </w:p>
    <w:p w14:paraId="15C543C9" w14:textId="6659454D" w:rsidR="009D3CEF" w:rsidRPr="00F11060" w:rsidRDefault="00686C8A" w:rsidP="00B31B3D">
      <w:pPr>
        <w:numPr>
          <w:ilvl w:val="0"/>
          <w:numId w:val="10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9D3CEF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terenu biologicznie czynnego nie może być niższy niż 40% powierzchni działki budowlanej.</w:t>
      </w:r>
    </w:p>
    <w:p w14:paraId="4BC6455E" w14:textId="630828E7" w:rsidR="009D3CEF" w:rsidRPr="00F11060" w:rsidRDefault="009D3CEF" w:rsidP="00B31B3D">
      <w:pPr>
        <w:numPr>
          <w:ilvl w:val="0"/>
          <w:numId w:val="10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1,4;</w:t>
      </w:r>
    </w:p>
    <w:p w14:paraId="10600EB4" w14:textId="77777777" w:rsidR="009D3CEF" w:rsidRPr="00F11060" w:rsidRDefault="009D3CEF" w:rsidP="00B31B3D">
      <w:pPr>
        <w:numPr>
          <w:ilvl w:val="0"/>
          <w:numId w:val="108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</w:p>
    <w:p w14:paraId="78BD61E3" w14:textId="49C25DA9" w:rsidR="00E13599" w:rsidRPr="00027481" w:rsidRDefault="00E13599" w:rsidP="00B31B3D">
      <w:pPr>
        <w:pStyle w:val="standard"/>
        <w:numPr>
          <w:ilvl w:val="1"/>
          <w:numId w:val="76"/>
        </w:numPr>
        <w:tabs>
          <w:tab w:val="clear" w:pos="567"/>
          <w:tab w:val="clear" w:pos="1636"/>
        </w:tabs>
        <w:autoSpaceDE w:val="0"/>
        <w:autoSpaceDN w:val="0"/>
        <w:adjustRightInd w:val="0"/>
        <w:spacing w:line="276" w:lineRule="auto"/>
        <w:ind w:left="567" w:hanging="284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color w:val="000000"/>
          <w:szCs w:val="22"/>
        </w:rPr>
        <w:t xml:space="preserve">w </w:t>
      </w:r>
      <w:r w:rsidRPr="00027481">
        <w:rPr>
          <w:rFonts w:ascii="Calibri" w:hAnsi="Calibri" w:cs="Calibri"/>
          <w:szCs w:val="22"/>
        </w:rPr>
        <w:t>terenach</w:t>
      </w:r>
      <w:r w:rsidRPr="00027481">
        <w:rPr>
          <w:rFonts w:ascii="Calibri" w:hAnsi="Calibri" w:cs="Calibri"/>
          <w:color w:val="000000"/>
          <w:szCs w:val="22"/>
        </w:rPr>
        <w:t xml:space="preserve"> </w:t>
      </w:r>
      <w:r w:rsidR="00B20E8B" w:rsidRPr="00027481">
        <w:rPr>
          <w:rFonts w:ascii="Calibri" w:hAnsi="Calibri" w:cs="Calibri"/>
          <w:b/>
          <w:szCs w:val="22"/>
        </w:rPr>
        <w:t>A.1MN3 – A.</w:t>
      </w:r>
      <w:r w:rsidR="001216E3">
        <w:rPr>
          <w:rFonts w:ascii="Calibri" w:hAnsi="Calibri" w:cs="Calibri"/>
          <w:b/>
          <w:szCs w:val="22"/>
        </w:rPr>
        <w:t>10</w:t>
      </w:r>
      <w:r w:rsidR="00B20E8B" w:rsidRPr="00027481">
        <w:rPr>
          <w:rFonts w:ascii="Calibri" w:hAnsi="Calibri" w:cs="Calibri"/>
          <w:b/>
          <w:szCs w:val="22"/>
        </w:rPr>
        <w:t>MN3</w:t>
      </w:r>
      <w:r w:rsidRPr="00027481">
        <w:rPr>
          <w:rFonts w:ascii="Calibri" w:hAnsi="Calibri" w:cs="Calibri"/>
          <w:color w:val="000000"/>
          <w:szCs w:val="22"/>
        </w:rPr>
        <w:t>:</w:t>
      </w:r>
    </w:p>
    <w:p w14:paraId="12467586" w14:textId="34EF1C55" w:rsidR="00F37619" w:rsidRPr="00F11060" w:rsidRDefault="00686C8A" w:rsidP="00B31B3D">
      <w:pPr>
        <w:numPr>
          <w:ilvl w:val="0"/>
          <w:numId w:val="10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F37619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30% powierzchni działki budowlanej, </w:t>
      </w:r>
    </w:p>
    <w:p w14:paraId="34173DD8" w14:textId="704BC6F7" w:rsidR="00F37619" w:rsidRPr="00F11060" w:rsidRDefault="00686C8A" w:rsidP="00B31B3D">
      <w:pPr>
        <w:numPr>
          <w:ilvl w:val="0"/>
          <w:numId w:val="10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Pr="00686C8A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F37619"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powierzchni terenu biologicznie czynnego nie może być niższy niż 50% powierzchni działki budowlanej.</w:t>
      </w:r>
    </w:p>
    <w:p w14:paraId="7AAC48BA" w14:textId="6E47E2F6" w:rsidR="00F37619" w:rsidRPr="00F11060" w:rsidRDefault="00F37619" w:rsidP="00B31B3D">
      <w:pPr>
        <w:numPr>
          <w:ilvl w:val="0"/>
          <w:numId w:val="109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>minimalna nadziemna intensywność zabudowy – 0,01, maksymalna nadziemna intensywność zabudowy – 1,2;</w:t>
      </w:r>
    </w:p>
    <w:p w14:paraId="3D3B7587" w14:textId="69899767" w:rsidR="00F37619" w:rsidRPr="00F11060" w:rsidRDefault="00F37619" w:rsidP="00B31B3D">
      <w:pPr>
        <w:pStyle w:val="standard"/>
        <w:numPr>
          <w:ilvl w:val="0"/>
          <w:numId w:val="10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255E0E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0,5</w:t>
      </w:r>
      <w:r w:rsidR="00C127B1"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567BE913" w14:textId="05F23EF6" w:rsidR="0000787A" w:rsidRPr="00027481" w:rsidRDefault="00EA3B12" w:rsidP="00B31B3D">
      <w:pPr>
        <w:pStyle w:val="standard"/>
        <w:numPr>
          <w:ilvl w:val="0"/>
          <w:numId w:val="43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color w:val="000000"/>
          <w:szCs w:val="22"/>
        </w:rPr>
        <w:t xml:space="preserve">Dla </w:t>
      </w:r>
      <w:r w:rsidR="00394E45" w:rsidRPr="00027481">
        <w:rPr>
          <w:rFonts w:ascii="Calibri" w:hAnsi="Calibri" w:cs="Calibri"/>
          <w:color w:val="000000"/>
          <w:szCs w:val="22"/>
        </w:rPr>
        <w:t xml:space="preserve">istniejącej </w:t>
      </w:r>
      <w:r w:rsidRPr="00027481">
        <w:rPr>
          <w:rFonts w:ascii="Calibri" w:hAnsi="Calibri" w:cs="Calibri"/>
          <w:color w:val="000000"/>
          <w:szCs w:val="22"/>
        </w:rPr>
        <w:t>zabudowy</w:t>
      </w:r>
      <w:r w:rsidR="00514C5A" w:rsidRPr="00027481">
        <w:rPr>
          <w:rFonts w:ascii="Calibri" w:hAnsi="Calibri" w:cs="Calibri"/>
          <w:color w:val="000000"/>
          <w:szCs w:val="22"/>
        </w:rPr>
        <w:t xml:space="preserve">  ustala się możliwość zmian w zagospodarowaniu jedynie w sytuacjach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gdy  nie zostaną przekroczone wskaźniki i parametry zabudowy ustalone  w ust. </w:t>
      </w:r>
      <w:r w:rsidR="000F347A" w:rsidRPr="00027481">
        <w:rPr>
          <w:rFonts w:ascii="Calibri" w:hAnsi="Calibri" w:cs="Calibri"/>
          <w:color w:val="000000"/>
          <w:szCs w:val="22"/>
        </w:rPr>
        <w:t>6</w:t>
      </w:r>
      <w:r w:rsidR="0000787A" w:rsidRPr="00027481">
        <w:rPr>
          <w:rFonts w:ascii="Calibri" w:hAnsi="Calibri" w:cs="Calibri"/>
          <w:color w:val="000000"/>
          <w:szCs w:val="22"/>
        </w:rPr>
        <w:t xml:space="preserve"> i </w:t>
      </w:r>
      <w:r w:rsidR="000F347A" w:rsidRPr="00027481">
        <w:rPr>
          <w:rFonts w:ascii="Calibri" w:hAnsi="Calibri" w:cs="Calibri"/>
          <w:color w:val="000000"/>
          <w:szCs w:val="22"/>
        </w:rPr>
        <w:t>7</w:t>
      </w:r>
      <w:r w:rsidR="0000787A" w:rsidRPr="00027481">
        <w:rPr>
          <w:rFonts w:ascii="Calibri" w:hAnsi="Calibri" w:cs="Calibri"/>
          <w:color w:val="000000"/>
          <w:szCs w:val="22"/>
        </w:rPr>
        <w:t>; dla sytuacji  gdy ustalone wskaźniki i parametry są już przekroczone utrzymuje się stan istniejący.</w:t>
      </w:r>
    </w:p>
    <w:p w14:paraId="050E6C9E" w14:textId="77777777" w:rsidR="002C5764" w:rsidRPr="00DB2E50" w:rsidRDefault="002C5764" w:rsidP="00DB2E50">
      <w:pPr>
        <w:pStyle w:val="standard"/>
        <w:spacing w:line="276" w:lineRule="auto"/>
        <w:jc w:val="left"/>
        <w:rPr>
          <w:rFonts w:ascii="Calibri" w:hAnsi="Calibri" w:cs="Calibri"/>
          <w:b/>
          <w:color w:val="000000"/>
          <w:szCs w:val="22"/>
        </w:rPr>
      </w:pPr>
    </w:p>
    <w:p w14:paraId="1DD1CB3F" w14:textId="2F2A4556" w:rsidR="002A588D" w:rsidRPr="00DB2E50" w:rsidRDefault="002A588D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9B3480" w:rsidRPr="00DB2E50">
        <w:rPr>
          <w:rFonts w:ascii="Calibri" w:hAnsi="Calibri" w:cs="Calibri"/>
          <w:b/>
          <w:color w:val="000000"/>
          <w:szCs w:val="22"/>
        </w:rPr>
        <w:t>2</w:t>
      </w:r>
      <w:r w:rsidR="000271E9" w:rsidRPr="00DB2E50">
        <w:rPr>
          <w:rFonts w:ascii="Calibri" w:hAnsi="Calibri" w:cs="Calibri"/>
          <w:b/>
          <w:color w:val="000000"/>
          <w:szCs w:val="22"/>
        </w:rPr>
        <w:t>8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146F03BC" w14:textId="3F9B7BD8" w:rsidR="002A588D" w:rsidRPr="003537CE" w:rsidRDefault="002A588D" w:rsidP="00B31B3D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  <w:szCs w:val="22"/>
        </w:rPr>
      </w:pPr>
      <w:r w:rsidRPr="003537CE">
        <w:rPr>
          <w:rFonts w:asciiTheme="minorHAnsi" w:hAnsiTheme="minorHAnsi" w:cstheme="minorHAnsi"/>
          <w:color w:val="000000"/>
          <w:szCs w:val="22"/>
        </w:rPr>
        <w:t xml:space="preserve">Wyznacza się </w:t>
      </w:r>
      <w:r w:rsidRPr="003537CE">
        <w:rPr>
          <w:rFonts w:asciiTheme="minorHAnsi" w:hAnsiTheme="minorHAnsi" w:cstheme="minorHAnsi"/>
          <w:b/>
          <w:color w:val="000000"/>
          <w:szCs w:val="22"/>
        </w:rPr>
        <w:t xml:space="preserve">TERENY ZABUDOWY </w:t>
      </w:r>
      <w:r w:rsidR="006F17F7" w:rsidRPr="003537CE">
        <w:rPr>
          <w:rFonts w:asciiTheme="minorHAnsi" w:hAnsiTheme="minorHAnsi" w:cstheme="minorHAnsi"/>
          <w:b/>
          <w:color w:val="000000"/>
          <w:szCs w:val="22"/>
        </w:rPr>
        <w:t xml:space="preserve">MIESZKANIOWO-USŁUGOWEJ </w:t>
      </w:r>
      <w:r w:rsidR="00E5307E" w:rsidRPr="003537CE">
        <w:rPr>
          <w:rFonts w:asciiTheme="minorHAnsi" w:hAnsiTheme="minorHAnsi" w:cstheme="minorHAnsi"/>
          <w:b/>
          <w:color w:val="000000"/>
          <w:szCs w:val="22"/>
        </w:rPr>
        <w:t>(</w:t>
      </w:r>
      <w:r w:rsidR="00A379AD" w:rsidRPr="003537CE">
        <w:rPr>
          <w:rFonts w:asciiTheme="minorHAnsi" w:hAnsiTheme="minorHAnsi" w:cstheme="minorHAnsi"/>
          <w:b/>
          <w:color w:val="000000"/>
          <w:szCs w:val="22"/>
        </w:rPr>
        <w:t>MU</w:t>
      </w:r>
      <w:r w:rsidR="008535F5" w:rsidRPr="003537CE">
        <w:rPr>
          <w:rFonts w:asciiTheme="minorHAnsi" w:hAnsiTheme="minorHAnsi" w:cstheme="minorHAnsi"/>
          <w:b/>
          <w:color w:val="000000"/>
          <w:szCs w:val="22"/>
        </w:rPr>
        <w:t xml:space="preserve">: </w:t>
      </w:r>
      <w:r w:rsidR="003537CE" w:rsidRPr="003537CE">
        <w:rPr>
          <w:rFonts w:asciiTheme="minorHAnsi" w:hAnsiTheme="minorHAnsi" w:cstheme="minorHAnsi"/>
          <w:b/>
          <w:szCs w:val="22"/>
        </w:rPr>
        <w:t>A.1MU–A.7MU; A.10MU; B.1MU–B.2MU</w:t>
      </w:r>
      <w:r w:rsidR="00E5307E" w:rsidRPr="003537CE">
        <w:rPr>
          <w:rFonts w:asciiTheme="minorHAnsi" w:hAnsiTheme="minorHAnsi" w:cstheme="minorHAnsi"/>
          <w:b/>
          <w:color w:val="000000"/>
          <w:szCs w:val="22"/>
        </w:rPr>
        <w:t>)</w:t>
      </w:r>
      <w:r w:rsidR="00A379AD" w:rsidRPr="003537CE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01EF0098" w14:textId="1BA33233" w:rsidR="002A588D" w:rsidRPr="00DB2E50" w:rsidRDefault="002A588D" w:rsidP="00B31B3D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podstawowe</w:t>
      </w:r>
      <w:r w:rsidR="00F51BF2" w:rsidRPr="00DB2E50">
        <w:rPr>
          <w:rFonts w:ascii="Calibri" w:hAnsi="Calibri" w:cs="Calibri"/>
          <w:color w:val="000000"/>
          <w:szCs w:val="22"/>
        </w:rPr>
        <w:t>:</w:t>
      </w:r>
      <w:r w:rsidR="005E78DA" w:rsidRPr="00DB2E50">
        <w:rPr>
          <w:rFonts w:ascii="Calibri" w:hAnsi="Calibri" w:cs="Calibri"/>
          <w:color w:val="000000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Cs w:val="22"/>
        </w:rPr>
        <w:t>zabudowa mieszkaniowo-usługowa.</w:t>
      </w:r>
    </w:p>
    <w:p w14:paraId="48F66AA9" w14:textId="77777777" w:rsidR="002A588D" w:rsidRPr="00DB2E50" w:rsidRDefault="002A588D" w:rsidP="00B31B3D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dopuszczalne:</w:t>
      </w:r>
    </w:p>
    <w:p w14:paraId="38283DE9" w14:textId="335B9C38" w:rsidR="00FE341F" w:rsidRPr="00DB2E50" w:rsidRDefault="00A353D4" w:rsidP="00B31B3D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usługowe </w:t>
      </w:r>
      <w:r w:rsidR="00FE341F" w:rsidRPr="00DB2E50">
        <w:rPr>
          <w:rFonts w:ascii="Calibri" w:hAnsi="Calibri" w:cs="Calibri"/>
          <w:color w:val="000000"/>
          <w:sz w:val="22"/>
          <w:szCs w:val="22"/>
        </w:rPr>
        <w:t xml:space="preserve">obiekty </w:t>
      </w:r>
      <w:r w:rsidR="001831F0" w:rsidRPr="00DB2E50">
        <w:rPr>
          <w:rFonts w:ascii="Calibri" w:hAnsi="Calibri" w:cs="Calibri"/>
          <w:sz w:val="22"/>
          <w:szCs w:val="22"/>
        </w:rPr>
        <w:t>wolnostojące</w:t>
      </w:r>
      <w:r w:rsidR="00FE341F" w:rsidRPr="00DB2E50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7ADBDB46" w14:textId="7E5EB518" w:rsidR="00FE341F" w:rsidRDefault="00FE341F" w:rsidP="00B31B3D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zabudowa mieszkaniowa jednorodzinna;</w:t>
      </w:r>
    </w:p>
    <w:p w14:paraId="324BCE5B" w14:textId="77777777" w:rsidR="00430BAB" w:rsidRPr="005614EC" w:rsidRDefault="00430BAB" w:rsidP="00B31B3D">
      <w:pPr>
        <w:numPr>
          <w:ilvl w:val="0"/>
          <w:numId w:val="84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614EC">
        <w:rPr>
          <w:rFonts w:ascii="Calibri" w:hAnsi="Calibri" w:cs="Calibri"/>
          <w:color w:val="000000" w:themeColor="text1"/>
          <w:sz w:val="22"/>
          <w:szCs w:val="22"/>
        </w:rPr>
        <w:t>zabudowa zamieszkania zbiorowego służąca obsłudze turystyki wiejskiej.</w:t>
      </w:r>
    </w:p>
    <w:p w14:paraId="70290B8F" w14:textId="77777777" w:rsidR="002A588D" w:rsidRPr="00DB2E50" w:rsidRDefault="002A588D" w:rsidP="00B31B3D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1AA5D945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zieleń urządzona, w tym</w:t>
      </w:r>
      <w:r w:rsidRPr="00DB2E50">
        <w:rPr>
          <w:rFonts w:ascii="Calibri" w:hAnsi="Calibri" w:cs="Calibri"/>
          <w:sz w:val="22"/>
          <w:szCs w:val="22"/>
        </w:rPr>
        <w:t xml:space="preserve"> zieleń o charakterze izolacyjnym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14:paraId="678CEDED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24909057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58FE1B04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garaże, wiaty, budynki gospodarcze;</w:t>
      </w:r>
    </w:p>
    <w:p w14:paraId="275F583F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0FC94307" w14:textId="77777777" w:rsidR="00FE341F" w:rsidRPr="00DB2E50" w:rsidRDefault="00FE341F" w:rsidP="00B31B3D">
      <w:pPr>
        <w:numPr>
          <w:ilvl w:val="0"/>
          <w:numId w:val="8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5586A1C4" w14:textId="77777777" w:rsidR="00FE341F" w:rsidRPr="00DB2E50" w:rsidRDefault="00FE341F" w:rsidP="00B31B3D">
      <w:pPr>
        <w:pStyle w:val="standard"/>
        <w:numPr>
          <w:ilvl w:val="0"/>
          <w:numId w:val="47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zasady zagospodarowania terenu: </w:t>
      </w:r>
    </w:p>
    <w:p w14:paraId="02AAFC44" w14:textId="4C3D129F" w:rsidR="00DE248B" w:rsidRDefault="00DE248B" w:rsidP="00B31B3D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zabudowa może być realizowana w układzie wolnostojącym</w:t>
      </w:r>
      <w:r w:rsidR="00C72DE3">
        <w:rPr>
          <w:rFonts w:ascii="Calibri" w:hAnsi="Calibri" w:cs="Calibri"/>
          <w:color w:val="000000" w:themeColor="text1"/>
          <w:sz w:val="22"/>
          <w:szCs w:val="22"/>
        </w:rPr>
        <w:t xml:space="preserve"> bądź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bliźniaczym;</w:t>
      </w:r>
    </w:p>
    <w:p w14:paraId="6716850E" w14:textId="4933E2B0" w:rsidR="00FE341F" w:rsidRDefault="00FE341F" w:rsidP="00B31B3D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maksymalna</w:t>
      </w:r>
      <w:r w:rsidRPr="00DB2E50">
        <w:rPr>
          <w:rFonts w:ascii="Calibri" w:hAnsi="Calibri" w:cs="Calibri"/>
          <w:sz w:val="22"/>
          <w:szCs w:val="22"/>
        </w:rPr>
        <w:t xml:space="preserve"> wysokość budynków przeznaczenia podstawowego i dopuszczalnego – </w:t>
      </w:r>
      <w:r w:rsidR="004F464D" w:rsidRPr="00DB2E50">
        <w:rPr>
          <w:rFonts w:ascii="Calibri" w:hAnsi="Calibri" w:cs="Calibri"/>
          <w:sz w:val="22"/>
          <w:szCs w:val="22"/>
        </w:rPr>
        <w:t>14</w:t>
      </w:r>
      <w:r w:rsidRPr="00DB2E50">
        <w:rPr>
          <w:rFonts w:ascii="Calibri" w:hAnsi="Calibri" w:cs="Calibri"/>
          <w:sz w:val="22"/>
          <w:szCs w:val="22"/>
        </w:rPr>
        <w:t xml:space="preserve"> m, budynki gospodarcze, garaże i wiaty – </w:t>
      </w:r>
      <w:r w:rsidR="00C72DE3">
        <w:rPr>
          <w:rFonts w:ascii="Calibri" w:hAnsi="Calibri" w:cs="Calibri"/>
          <w:sz w:val="22"/>
          <w:szCs w:val="22"/>
        </w:rPr>
        <w:t>9</w:t>
      </w:r>
      <w:r w:rsidRPr="00DB2E50">
        <w:rPr>
          <w:rFonts w:ascii="Calibri" w:hAnsi="Calibri" w:cs="Calibri"/>
          <w:sz w:val="22"/>
          <w:szCs w:val="22"/>
        </w:rPr>
        <w:t xml:space="preserve"> m;</w:t>
      </w:r>
      <w:r w:rsidR="001A06C3" w:rsidRPr="00DB2E50">
        <w:rPr>
          <w:rFonts w:ascii="Calibri" w:hAnsi="Calibri" w:cs="Calibri"/>
          <w:sz w:val="22"/>
          <w:szCs w:val="22"/>
        </w:rPr>
        <w:t xml:space="preserve"> ustalenie nie dotyczy zabudowy w wyznaczonej strefie ekstensywnej zabudowy, w której  wysokość budynków przeznaczenia podstawowego i dopuszczalnego – 11 m, budynki gospodarcze, garaże i wiaty – 6 m;</w:t>
      </w:r>
    </w:p>
    <w:p w14:paraId="089C21E0" w14:textId="1524192E" w:rsidR="00D34D79" w:rsidRPr="00DB2E50" w:rsidRDefault="00D34D79" w:rsidP="00B31B3D">
      <w:pPr>
        <w:numPr>
          <w:ilvl w:val="0"/>
          <w:numId w:val="7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geometria oraz pokrycie dachów w nawiązaniu do tradycyjnej architektury regionu, ustala się:</w:t>
      </w:r>
    </w:p>
    <w:p w14:paraId="0693EDDA" w14:textId="6AAC5812" w:rsidR="00462015" w:rsidRDefault="00462015" w:rsidP="003B6F8A">
      <w:pPr>
        <w:pStyle w:val="standard"/>
        <w:numPr>
          <w:ilvl w:val="0"/>
          <w:numId w:val="118"/>
        </w:numPr>
        <w:tabs>
          <w:tab w:val="clear" w:pos="567"/>
        </w:tabs>
        <w:spacing w:line="276" w:lineRule="auto"/>
        <w:ind w:left="993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dachy dwu lub wielospadowe, półszczytowe o </w:t>
      </w:r>
      <w:r w:rsidRPr="00DB2E50">
        <w:rPr>
          <w:rFonts w:ascii="Calibri" w:eastAsia="TimesNewRoman" w:hAnsi="Calibri" w:cs="Calibri"/>
          <w:szCs w:val="22"/>
        </w:rPr>
        <w:t xml:space="preserve">jednakowym nachyleniu głównych połaci dachowych i kącie nachylenia głównych połaci </w:t>
      </w:r>
      <w:r w:rsidRPr="00DB2E50">
        <w:rPr>
          <w:rFonts w:ascii="Calibri" w:hAnsi="Calibri" w:cs="Calibri"/>
          <w:szCs w:val="22"/>
        </w:rPr>
        <w:t xml:space="preserve">od </w:t>
      </w:r>
      <w:r w:rsidR="00C72DE3">
        <w:rPr>
          <w:rFonts w:ascii="Calibri" w:hAnsi="Calibri" w:cs="Calibri"/>
          <w:szCs w:val="22"/>
        </w:rPr>
        <w:t>38</w:t>
      </w:r>
      <w:r w:rsidRPr="00DB2E50">
        <w:rPr>
          <w:rFonts w:ascii="Calibri" w:hAnsi="Calibri" w:cs="Calibri"/>
          <w:szCs w:val="22"/>
          <w:vertAlign w:val="superscript"/>
        </w:rPr>
        <w:t xml:space="preserve">o </w:t>
      </w:r>
      <w:r w:rsidRPr="00DB2E50">
        <w:rPr>
          <w:rFonts w:ascii="Calibri" w:hAnsi="Calibri" w:cs="Calibri"/>
          <w:szCs w:val="22"/>
        </w:rPr>
        <w:t>– 53</w:t>
      </w:r>
      <w:r w:rsidRPr="00DB2E50">
        <w:rPr>
          <w:rFonts w:ascii="Calibri" w:hAnsi="Calibri" w:cs="Calibri"/>
          <w:szCs w:val="22"/>
          <w:vertAlign w:val="superscript"/>
        </w:rPr>
        <w:t>o</w:t>
      </w:r>
      <w:r w:rsidRPr="00DB2E50">
        <w:rPr>
          <w:rFonts w:ascii="Calibri" w:hAnsi="Calibri" w:cs="Calibri"/>
          <w:szCs w:val="22"/>
        </w:rPr>
        <w:t xml:space="preserve">;  </w:t>
      </w:r>
    </w:p>
    <w:p w14:paraId="6CFD5FFE" w14:textId="6187F2D7" w:rsidR="00D34D79" w:rsidRPr="00D34D79" w:rsidRDefault="00D34D79" w:rsidP="003B6F8A">
      <w:pPr>
        <w:pStyle w:val="standard"/>
        <w:numPr>
          <w:ilvl w:val="0"/>
          <w:numId w:val="118"/>
        </w:numPr>
        <w:tabs>
          <w:tab w:val="clear" w:pos="567"/>
        </w:tabs>
        <w:spacing w:line="276" w:lineRule="auto"/>
        <w:ind w:left="993"/>
        <w:rPr>
          <w:rFonts w:ascii="Calibri" w:hAnsi="Calibri" w:cs="Calibri"/>
          <w:szCs w:val="22"/>
        </w:rPr>
      </w:pPr>
      <w:r w:rsidRPr="00DB2E50">
        <w:rPr>
          <w:rFonts w:ascii="Calibri" w:eastAsia="TimesNewRoman" w:hAnsi="Calibri" w:cs="Calibri"/>
          <w:szCs w:val="22"/>
        </w:rPr>
        <w:t xml:space="preserve">kalenica powinna być równoległa do dłuższego boku budynku, dach z wyraźnie </w:t>
      </w:r>
      <w:r w:rsidRPr="00462015">
        <w:rPr>
          <w:rFonts w:ascii="Calibri" w:eastAsia="TimesNewRoman" w:hAnsi="Calibri" w:cs="Calibri"/>
          <w:szCs w:val="22"/>
        </w:rPr>
        <w:t>zaakcentowaną linią okapu;</w:t>
      </w:r>
      <w:r w:rsidRPr="00462015">
        <w:rPr>
          <w:rFonts w:ascii="Calibri" w:hAnsi="Calibri" w:cs="Calibri"/>
          <w:szCs w:val="22"/>
          <w:shd w:val="clear" w:color="auto" w:fill="FFFFFF"/>
        </w:rPr>
        <w:t xml:space="preserve"> </w:t>
      </w:r>
      <w:r w:rsidRPr="009E6959">
        <w:rPr>
          <w:rFonts w:ascii="Calibri" w:hAnsi="Calibri" w:cs="Calibri"/>
          <w:szCs w:val="22"/>
          <w:shd w:val="clear" w:color="auto" w:fill="FFFFFF"/>
        </w:rPr>
        <w:t>minimalny wysięg okapu poza ścianę szczytową nie może być mniejszy niż 0,6 m;</w:t>
      </w:r>
    </w:p>
    <w:p w14:paraId="6C7CB315" w14:textId="140C2A74" w:rsidR="00462015" w:rsidRPr="00C72DE3" w:rsidRDefault="00462015" w:rsidP="003B6F8A">
      <w:pPr>
        <w:pStyle w:val="Akapitzlist"/>
        <w:numPr>
          <w:ilvl w:val="0"/>
          <w:numId w:val="118"/>
        </w:numPr>
        <w:spacing w:after="0" w:line="276" w:lineRule="auto"/>
        <w:ind w:left="993"/>
        <w:jc w:val="both"/>
        <w:rPr>
          <w:rFonts w:cs="Calibri"/>
        </w:rPr>
      </w:pPr>
      <w:r w:rsidRPr="00C72DE3">
        <w:rPr>
          <w:rFonts w:cs="Calibri"/>
        </w:rPr>
        <w:t>obowiązuje zakaz realizacji dachów o asymetrycznym spadku głównych połaci dachowych, dachów z kalenicą przesuniętą w pionie;</w:t>
      </w:r>
      <w:r w:rsidRPr="00C72DE3">
        <w:rPr>
          <w:rFonts w:cs="Calibri"/>
          <w:color w:val="000000" w:themeColor="text1"/>
        </w:rPr>
        <w:t xml:space="preserve"> oraz otwierania połaci dachowych na całej długości</w:t>
      </w:r>
      <w:r w:rsidR="00C72DE3" w:rsidRPr="00C72DE3">
        <w:rPr>
          <w:rFonts w:cs="Calibri"/>
          <w:color w:val="000000" w:themeColor="text1"/>
        </w:rPr>
        <w:t xml:space="preserve"> </w:t>
      </w:r>
      <w:r w:rsidR="00C72DE3" w:rsidRPr="00C72DE3">
        <w:rPr>
          <w:rFonts w:eastAsia="Times New Roman" w:cs="Calibri"/>
          <w:color w:val="000000" w:themeColor="text1"/>
          <w:lang w:eastAsia="pl-PL"/>
        </w:rPr>
        <w:t>z zachowaniem dopuszczonych maksymalnych wysokości obiektów;</w:t>
      </w:r>
    </w:p>
    <w:p w14:paraId="06EF13F5" w14:textId="3F42A9C2" w:rsidR="00462015" w:rsidRPr="00DB2E50" w:rsidRDefault="00462015" w:rsidP="003B6F8A">
      <w:pPr>
        <w:pStyle w:val="standard"/>
        <w:numPr>
          <w:ilvl w:val="0"/>
          <w:numId w:val="118"/>
        </w:numPr>
        <w:tabs>
          <w:tab w:val="clear" w:pos="567"/>
        </w:tabs>
        <w:spacing w:line="276" w:lineRule="auto"/>
        <w:ind w:left="993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w przypadku remontu, przebudowy</w:t>
      </w:r>
      <w:r w:rsidR="00C72DE3">
        <w:rPr>
          <w:rFonts w:ascii="Calibri" w:hAnsi="Calibri" w:cs="Calibri"/>
          <w:szCs w:val="22"/>
        </w:rPr>
        <w:t>,</w:t>
      </w:r>
      <w:r w:rsidRPr="00DB2E50">
        <w:rPr>
          <w:rFonts w:ascii="Calibri" w:hAnsi="Calibri" w:cs="Calibri"/>
          <w:szCs w:val="22"/>
        </w:rPr>
        <w:t xml:space="preserve"> rozbudowy </w:t>
      </w:r>
      <w:r w:rsidR="00C72DE3">
        <w:rPr>
          <w:rFonts w:ascii="Calibri" w:hAnsi="Calibri" w:cs="Calibri"/>
          <w:szCs w:val="22"/>
        </w:rPr>
        <w:t xml:space="preserve">i nadbudowy </w:t>
      </w:r>
      <w:r w:rsidRPr="00DB2E50">
        <w:rPr>
          <w:rFonts w:ascii="Calibri" w:hAnsi="Calibri" w:cs="Calibri"/>
          <w:szCs w:val="22"/>
        </w:rPr>
        <w:t>zabudowy istniejącej dopuszcza się utrzymanie dotychczasowych kątów nachylenia dachu;</w:t>
      </w:r>
    </w:p>
    <w:p w14:paraId="1CDD6410" w14:textId="77777777" w:rsidR="00462015" w:rsidRPr="00DB2E50" w:rsidRDefault="00462015" w:rsidP="003B6F8A">
      <w:pPr>
        <w:pStyle w:val="standard"/>
        <w:numPr>
          <w:ilvl w:val="0"/>
          <w:numId w:val="118"/>
        </w:numPr>
        <w:tabs>
          <w:tab w:val="clear" w:pos="567"/>
        </w:tabs>
        <w:spacing w:line="276" w:lineRule="auto"/>
        <w:ind w:left="993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do pokrycia dachów poleca się materiały budowlane nawiązujące wyglądem do materiałów tradycyjnych, w barwach ciemnych brązu, czerni i szarości oraz stosowanie tradycyjnego dla regionu detalu budowlanego, zdobnictwa ciesielskiego, stolarskiego, kowalskiego;</w:t>
      </w:r>
    </w:p>
    <w:p w14:paraId="74548D48" w14:textId="77777777" w:rsidR="00462015" w:rsidRPr="00462015" w:rsidRDefault="00462015" w:rsidP="003B6F8A">
      <w:pPr>
        <w:pStyle w:val="standard"/>
        <w:numPr>
          <w:ilvl w:val="0"/>
          <w:numId w:val="118"/>
        </w:numPr>
        <w:tabs>
          <w:tab w:val="clear" w:pos="567"/>
        </w:tabs>
        <w:spacing w:line="276" w:lineRule="auto"/>
        <w:ind w:left="993"/>
        <w:rPr>
          <w:rFonts w:ascii="Calibri" w:hAnsi="Calibri" w:cs="Calibri"/>
          <w:color w:val="000000" w:themeColor="text1"/>
          <w:szCs w:val="22"/>
        </w:rPr>
      </w:pPr>
      <w:r w:rsidRPr="00462015">
        <w:rPr>
          <w:rFonts w:ascii="Calibri" w:hAnsi="Calibri" w:cs="Calibri"/>
          <w:color w:val="000000" w:themeColor="text1"/>
          <w:szCs w:val="22"/>
        </w:rPr>
        <w:t>dopuszcza się:</w:t>
      </w:r>
    </w:p>
    <w:p w14:paraId="6ABCEA55" w14:textId="77777777" w:rsidR="00462015" w:rsidRPr="00462015" w:rsidRDefault="00462015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62015">
        <w:rPr>
          <w:rFonts w:ascii="Calibri" w:eastAsia="TimesNewRoman" w:hAnsi="Calibri" w:cs="Calibri"/>
          <w:color w:val="000000" w:themeColor="text1"/>
          <w:sz w:val="22"/>
          <w:szCs w:val="22"/>
        </w:rPr>
        <w:lastRenderedPageBreak/>
        <w:t>doświetlenia poprzez okna połaciowe i lukarny: dachy lukarn nie mogą się łączyć, kąt nachylenia daszków lukarn może odbiegać do 10° od kąta nachylenia głównych połaci dachowych; zakazuje się</w:t>
      </w:r>
      <w:r w:rsidRPr="00462015">
        <w:rPr>
          <w:rFonts w:ascii="Calibri" w:hAnsi="Calibri" w:cs="Calibri"/>
          <w:color w:val="000000" w:themeColor="text1"/>
          <w:sz w:val="22"/>
          <w:szCs w:val="22"/>
        </w:rPr>
        <w:t xml:space="preserve"> przykrywania lukarn dachami jednospadowymi;</w:t>
      </w:r>
    </w:p>
    <w:p w14:paraId="6C769D5C" w14:textId="77777777" w:rsidR="00462015" w:rsidRPr="00462015" w:rsidRDefault="00462015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62015">
        <w:rPr>
          <w:rFonts w:ascii="Calibri" w:hAnsi="Calibri" w:cs="Calibri"/>
          <w:color w:val="000000" w:themeColor="text1"/>
          <w:sz w:val="22"/>
          <w:szCs w:val="22"/>
        </w:rPr>
        <w:t>stosowanie dachów jednospadowych na budynkach gospodarczych, garażowych i wiatach, spadku dachów jednospadowych nie ustala się.</w:t>
      </w:r>
    </w:p>
    <w:p w14:paraId="4F73F66E" w14:textId="3618A024" w:rsidR="00FB3685" w:rsidRPr="00FB3685" w:rsidRDefault="006B0386" w:rsidP="00B31B3D">
      <w:pPr>
        <w:pStyle w:val="standard"/>
        <w:numPr>
          <w:ilvl w:val="0"/>
          <w:numId w:val="47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U</w:t>
      </w:r>
      <w:r>
        <w:rPr>
          <w:rFonts w:ascii="Calibri" w:hAnsi="Calibri" w:cs="Calibri"/>
          <w:color w:val="000000"/>
          <w:szCs w:val="22"/>
        </w:rPr>
        <w:t>stala się</w:t>
      </w:r>
      <w:r w:rsidR="00646469" w:rsidRPr="00DB2E50">
        <w:rPr>
          <w:rFonts w:ascii="Calibri" w:hAnsi="Calibri" w:cs="Calibri"/>
          <w:b/>
          <w:color w:val="000000"/>
          <w:szCs w:val="22"/>
        </w:rPr>
        <w:t>:</w:t>
      </w:r>
    </w:p>
    <w:p w14:paraId="2B25733B" w14:textId="3FD82541" w:rsidR="00C127B1" w:rsidRPr="00687B98" w:rsidRDefault="00686C8A" w:rsidP="00B31B3D">
      <w:pPr>
        <w:numPr>
          <w:ilvl w:val="0"/>
          <w:numId w:val="11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bookmarkStart w:id="8" w:name="_Hlk161929973"/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C127B1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</w:t>
      </w:r>
      <w:r w:rsidR="00C127B1">
        <w:rPr>
          <w:rFonts w:ascii="Calibri" w:eastAsia="TimesNewRoman" w:hAnsi="Calibri" w:cs="Calibri"/>
          <w:color w:val="000000" w:themeColor="text1"/>
          <w:sz w:val="22"/>
          <w:szCs w:val="22"/>
        </w:rPr>
        <w:t>3</w:t>
      </w:r>
      <w:r w:rsidR="00C127B1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0% powierzchni działki budowlanej, </w:t>
      </w:r>
    </w:p>
    <w:p w14:paraId="56C2585A" w14:textId="29272749" w:rsidR="00C127B1" w:rsidRPr="00687B98" w:rsidRDefault="00686C8A" w:rsidP="00B31B3D">
      <w:pPr>
        <w:numPr>
          <w:ilvl w:val="0"/>
          <w:numId w:val="11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C127B1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powierzchni terenu biologicznie czynnego nie może być niższy niż </w:t>
      </w:r>
      <w:r w:rsidR="00C127B1"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="00C127B1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0% powierzchni działki budowlanej.</w:t>
      </w:r>
    </w:p>
    <w:p w14:paraId="78C45E31" w14:textId="2673A59A" w:rsidR="00C127B1" w:rsidRPr="00687B98" w:rsidRDefault="00C127B1" w:rsidP="00B31B3D">
      <w:pPr>
        <w:numPr>
          <w:ilvl w:val="0"/>
          <w:numId w:val="110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2</w:t>
      </w: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53CFB395" w14:textId="77777777" w:rsidR="00C127B1" w:rsidRPr="00F11060" w:rsidRDefault="00C127B1" w:rsidP="00B31B3D">
      <w:pPr>
        <w:numPr>
          <w:ilvl w:val="0"/>
          <w:numId w:val="110"/>
        </w:numPr>
        <w:jc w:val="both"/>
        <w:rPr>
          <w:rFonts w:ascii="Calibri" w:hAnsi="Calibri" w:cs="Calibri"/>
          <w:color w:val="000000"/>
          <w:szCs w:val="22"/>
        </w:rPr>
      </w:pP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0,7;</w:t>
      </w:r>
    </w:p>
    <w:bookmarkEnd w:id="8"/>
    <w:p w14:paraId="48ACFEA0" w14:textId="55AF2A2E" w:rsidR="00DE4589" w:rsidRPr="00027481" w:rsidRDefault="00DE4589" w:rsidP="00B31B3D">
      <w:pPr>
        <w:pStyle w:val="standard"/>
        <w:numPr>
          <w:ilvl w:val="0"/>
          <w:numId w:val="47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color w:val="000000"/>
          <w:szCs w:val="22"/>
        </w:rPr>
        <w:t xml:space="preserve">Dla istniejącej zabudowy  ustala się możliwość zmian w zagospodarowaniu jedynie w sytuacjach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gdy  nie zostaną przekroczone wskaźniki i parametry zabudowy ustalone w ust. </w:t>
      </w:r>
      <w:r w:rsidR="00223425" w:rsidRPr="00027481">
        <w:rPr>
          <w:rFonts w:ascii="Calibri" w:hAnsi="Calibri" w:cs="Calibri"/>
          <w:color w:val="000000"/>
          <w:szCs w:val="22"/>
        </w:rPr>
        <w:t xml:space="preserve">5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i </w:t>
      </w:r>
      <w:r w:rsidR="00223425" w:rsidRPr="00027481">
        <w:rPr>
          <w:rFonts w:ascii="Calibri" w:hAnsi="Calibri" w:cs="Calibri"/>
          <w:color w:val="000000"/>
          <w:szCs w:val="22"/>
        </w:rPr>
        <w:t>6</w:t>
      </w:r>
      <w:r w:rsidR="0000787A" w:rsidRPr="00027481">
        <w:rPr>
          <w:rFonts w:ascii="Calibri" w:hAnsi="Calibri" w:cs="Calibri"/>
          <w:color w:val="000000"/>
          <w:szCs w:val="22"/>
        </w:rPr>
        <w:t>; dla sytuacji  gdy ustalone wskaźniki i parametry są już przekroczone utrzymuje się stan istniejący.</w:t>
      </w:r>
    </w:p>
    <w:p w14:paraId="4983F87F" w14:textId="77777777" w:rsidR="00FE341F" w:rsidRPr="00DB2E50" w:rsidRDefault="00FE341F" w:rsidP="00DB2E50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2B545FE2" w14:textId="6F8EB5CB" w:rsidR="002A588D" w:rsidRPr="00DB2E50" w:rsidRDefault="002A588D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DB2E50">
        <w:rPr>
          <w:rFonts w:ascii="Calibri" w:hAnsi="Calibri" w:cs="Calibri"/>
          <w:b/>
          <w:color w:val="000000" w:themeColor="text1"/>
          <w:szCs w:val="22"/>
        </w:rPr>
        <w:t>§</w:t>
      </w:r>
      <w:r w:rsidR="00245B31" w:rsidRPr="00DB2E50">
        <w:rPr>
          <w:rFonts w:ascii="Calibri" w:hAnsi="Calibri" w:cs="Calibri"/>
          <w:b/>
          <w:color w:val="000000" w:themeColor="text1"/>
          <w:szCs w:val="22"/>
        </w:rPr>
        <w:t>2</w:t>
      </w:r>
      <w:r w:rsidR="000271E9" w:rsidRPr="00DB2E50">
        <w:rPr>
          <w:rFonts w:ascii="Calibri" w:hAnsi="Calibri" w:cs="Calibri"/>
          <w:b/>
          <w:color w:val="000000" w:themeColor="text1"/>
          <w:szCs w:val="22"/>
        </w:rPr>
        <w:t>9</w:t>
      </w:r>
      <w:r w:rsidRPr="00DB2E50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5EEF1AB8" w14:textId="2BAE517C" w:rsidR="002A588D" w:rsidRPr="00DB2E50" w:rsidRDefault="002A588D" w:rsidP="00B31B3D">
      <w:pPr>
        <w:pStyle w:val="standard"/>
        <w:numPr>
          <w:ilvl w:val="0"/>
          <w:numId w:val="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 xml:space="preserve">Wyznacza się </w:t>
      </w:r>
      <w:r w:rsidR="0002156A" w:rsidRPr="00DB2E50">
        <w:rPr>
          <w:rFonts w:ascii="Calibri" w:hAnsi="Calibri" w:cs="Calibri"/>
          <w:b/>
          <w:color w:val="000000" w:themeColor="text1"/>
          <w:szCs w:val="22"/>
        </w:rPr>
        <w:t xml:space="preserve">TERENY ZABUDOWY MIESZKANIOWEJ, USŁUGOWEJ </w:t>
      </w:r>
      <w:r w:rsidR="004F41DA" w:rsidRPr="00DB2E50">
        <w:rPr>
          <w:rFonts w:ascii="Calibri" w:hAnsi="Calibri" w:cs="Calibri"/>
          <w:b/>
          <w:color w:val="000000" w:themeColor="text1"/>
          <w:szCs w:val="22"/>
        </w:rPr>
        <w:t>I </w:t>
      </w:r>
      <w:r w:rsidR="00435D46" w:rsidRPr="00DB2E50">
        <w:rPr>
          <w:rFonts w:ascii="Calibri" w:hAnsi="Calibri" w:cs="Calibri"/>
          <w:b/>
          <w:color w:val="000000" w:themeColor="text1"/>
          <w:szCs w:val="22"/>
        </w:rPr>
        <w:t>RZEMIEŚLNICZO-WYTWÓRCZEJ</w:t>
      </w:r>
      <w:r w:rsidR="0002156A" w:rsidRPr="00DB2E50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F742A1">
        <w:rPr>
          <w:rFonts w:ascii="Calibri" w:hAnsi="Calibri" w:cs="Calibri"/>
          <w:b/>
          <w:color w:val="000000" w:themeColor="text1"/>
          <w:szCs w:val="22"/>
        </w:rPr>
        <w:t xml:space="preserve"> </w:t>
      </w:r>
      <w:r w:rsidR="00435D46" w:rsidRPr="00DB2E50">
        <w:rPr>
          <w:rFonts w:ascii="Calibri" w:hAnsi="Calibri" w:cs="Calibri"/>
          <w:b/>
          <w:color w:val="000000" w:themeColor="text1"/>
          <w:szCs w:val="22"/>
        </w:rPr>
        <w:t>(</w:t>
      </w:r>
      <w:r w:rsidR="00A379AD" w:rsidRPr="00DB2E50">
        <w:rPr>
          <w:rFonts w:ascii="Calibri" w:hAnsi="Calibri" w:cs="Calibri"/>
          <w:b/>
          <w:color w:val="000000" w:themeColor="text1"/>
          <w:szCs w:val="22"/>
        </w:rPr>
        <w:t>MM</w:t>
      </w:r>
      <w:r w:rsidR="008535F5" w:rsidRPr="00DB2E50">
        <w:rPr>
          <w:rFonts w:ascii="Calibri" w:hAnsi="Calibri" w:cs="Calibri"/>
          <w:b/>
          <w:color w:val="000000" w:themeColor="text1"/>
          <w:szCs w:val="22"/>
        </w:rPr>
        <w:t xml:space="preserve">: </w:t>
      </w:r>
      <w:r w:rsidR="00C85A8D" w:rsidRPr="005736AC">
        <w:rPr>
          <w:rFonts w:ascii="Calibri" w:hAnsi="Calibri" w:cs="Calibri"/>
          <w:b/>
          <w:color w:val="000000" w:themeColor="text1"/>
          <w:szCs w:val="22"/>
        </w:rPr>
        <w:t>A.</w:t>
      </w:r>
      <w:r w:rsidR="006B35FC" w:rsidRPr="005736AC">
        <w:rPr>
          <w:rFonts w:ascii="Calibri" w:hAnsi="Calibri" w:cs="Calibri"/>
          <w:b/>
          <w:color w:val="000000" w:themeColor="text1"/>
          <w:szCs w:val="22"/>
        </w:rPr>
        <w:t>1</w:t>
      </w:r>
      <w:r w:rsidR="00C85A8D" w:rsidRPr="005736AC">
        <w:rPr>
          <w:rFonts w:ascii="Calibri" w:hAnsi="Calibri" w:cs="Calibri"/>
          <w:b/>
          <w:color w:val="000000" w:themeColor="text1"/>
          <w:szCs w:val="22"/>
        </w:rPr>
        <w:t>MM1 – A.10MM1;</w:t>
      </w:r>
      <w:r w:rsidR="00C85A8D" w:rsidRPr="00DB2E50">
        <w:rPr>
          <w:rFonts w:ascii="Calibri" w:hAnsi="Calibri" w:cs="Calibri"/>
          <w:b/>
          <w:color w:val="000000" w:themeColor="text1"/>
          <w:szCs w:val="22"/>
        </w:rPr>
        <w:t xml:space="preserve"> ,  A.1MM2 – A.7MM2</w:t>
      </w:r>
      <w:r w:rsidR="008535F5" w:rsidRPr="00DB2E50">
        <w:rPr>
          <w:rFonts w:ascii="Calibri" w:hAnsi="Calibri" w:cs="Calibri"/>
          <w:b/>
          <w:color w:val="000000" w:themeColor="text1"/>
          <w:szCs w:val="22"/>
        </w:rPr>
        <w:t>)</w:t>
      </w:r>
      <w:r w:rsidR="0002156A" w:rsidRPr="00DB2E50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07764EFF" w14:textId="1258B680" w:rsidR="00F97D58" w:rsidRPr="00DB2E50" w:rsidRDefault="00F97D58" w:rsidP="00B31B3D">
      <w:pPr>
        <w:pStyle w:val="Zwykytekst"/>
        <w:numPr>
          <w:ilvl w:val="0"/>
          <w:numId w:val="48"/>
        </w:numPr>
        <w:spacing w:before="0" w:after="0" w:line="27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Przeznaczenie podstawowe:</w:t>
      </w:r>
      <w:r w:rsidR="008C548E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60C13FA9" w14:textId="04CC2194" w:rsidR="00F97D58" w:rsidRPr="00DB2E50" w:rsidRDefault="00F97D58" w:rsidP="00B31B3D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zabudowa jednorodzinna </w:t>
      </w:r>
      <w:r w:rsidR="007B267A" w:rsidRPr="00DB2E50">
        <w:rPr>
          <w:rFonts w:ascii="Calibri" w:hAnsi="Calibri" w:cs="Calibri"/>
          <w:color w:val="000000" w:themeColor="text1"/>
          <w:sz w:val="22"/>
          <w:szCs w:val="22"/>
        </w:rPr>
        <w:t>mieszkaniowo-usługowa</w:t>
      </w:r>
      <w:r w:rsidR="00955816" w:rsidRPr="00DB2E50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70B42AFB" w14:textId="439B7E12" w:rsidR="00F97D58" w:rsidRPr="00DB2E50" w:rsidRDefault="00F97D58" w:rsidP="00B31B3D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zabudowa usługowa</w:t>
      </w:r>
      <w:r w:rsidR="00435D46" w:rsidRPr="00DB2E50">
        <w:rPr>
          <w:rFonts w:ascii="Calibri" w:hAnsi="Calibri" w:cs="Calibri"/>
          <w:color w:val="000000" w:themeColor="text1"/>
          <w:sz w:val="22"/>
          <w:szCs w:val="22"/>
        </w:rPr>
        <w:t>, rzemieślniczo-wytwórcza</w:t>
      </w:r>
      <w:r w:rsidR="00955816" w:rsidRPr="00DB2E50">
        <w:rPr>
          <w:rFonts w:ascii="Calibri" w:hAnsi="Calibri" w:cs="Calibri"/>
          <w:color w:val="000000" w:themeColor="text1"/>
          <w:sz w:val="22"/>
          <w:szCs w:val="22"/>
        </w:rPr>
        <w:t>;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54274306" w14:textId="77777777" w:rsidR="00F97D58" w:rsidRPr="00DB2E50" w:rsidRDefault="00F97D58" w:rsidP="00B31B3D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Przeznaczenie dopuszczalne:</w:t>
      </w:r>
    </w:p>
    <w:p w14:paraId="01432509" w14:textId="71D25297" w:rsidR="00F97D58" w:rsidRPr="00DB2E50" w:rsidRDefault="00F97D58" w:rsidP="00B31B3D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zabudowa mieszkaniowa jednorodzinna;</w:t>
      </w:r>
    </w:p>
    <w:p w14:paraId="019086F9" w14:textId="77777777" w:rsidR="00430BAB" w:rsidRPr="005614EC" w:rsidRDefault="00430BAB" w:rsidP="00B31B3D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614EC">
        <w:rPr>
          <w:rFonts w:ascii="Calibri" w:hAnsi="Calibri" w:cs="Calibri"/>
          <w:color w:val="000000" w:themeColor="text1"/>
          <w:sz w:val="22"/>
          <w:szCs w:val="22"/>
        </w:rPr>
        <w:t>zabudowa zamieszkania zbiorowego służąca obsłudze turystyki wiejskiej;</w:t>
      </w:r>
    </w:p>
    <w:p w14:paraId="0D2B2169" w14:textId="3BE7BDB3" w:rsidR="006356E8" w:rsidRPr="00DB2E50" w:rsidRDefault="006356E8" w:rsidP="00B31B3D">
      <w:pPr>
        <w:widowControl w:val="0"/>
        <w:numPr>
          <w:ilvl w:val="0"/>
          <w:numId w:val="8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zabudowa usługowa służąca obsłudze produkcji rolnej, związana z przechowalnictwem, </w:t>
      </w:r>
      <w:r w:rsidR="00D74605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przetwórstwem,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dystrybucją</w:t>
      </w:r>
      <w:r w:rsidR="00D74605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i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handlem.</w:t>
      </w:r>
    </w:p>
    <w:p w14:paraId="68CAF789" w14:textId="77777777" w:rsidR="002A588D" w:rsidRPr="00DB2E50" w:rsidRDefault="002A588D" w:rsidP="00B31B3D">
      <w:pPr>
        <w:pStyle w:val="standard"/>
        <w:numPr>
          <w:ilvl w:val="0"/>
          <w:numId w:val="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 xml:space="preserve">Przeznaczenie towarzyszące: </w:t>
      </w:r>
    </w:p>
    <w:p w14:paraId="0C8EFC6B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zieleń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urządzona, w tym zieleń o charakterze izolacyjnym; </w:t>
      </w:r>
    </w:p>
    <w:p w14:paraId="6476505D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dojazdy</w:t>
      </w:r>
      <w:r w:rsidRPr="00DB2E50">
        <w:rPr>
          <w:rFonts w:ascii="Calibri" w:hAnsi="Calibri" w:cs="Calibri"/>
          <w:color w:val="000000"/>
          <w:sz w:val="22"/>
          <w:szCs w:val="22"/>
        </w:rPr>
        <w:t>, ciągi pieszo-jezdne, trasy rowerowe, ciągi piesze;</w:t>
      </w:r>
    </w:p>
    <w:p w14:paraId="29F5E22B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miejsca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postojowe; </w:t>
      </w:r>
    </w:p>
    <w:p w14:paraId="58F2520D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garaże</w:t>
      </w:r>
      <w:r w:rsidRPr="00DB2E50">
        <w:rPr>
          <w:rFonts w:ascii="Calibri" w:hAnsi="Calibri" w:cs="Calibri"/>
          <w:color w:val="000000"/>
          <w:sz w:val="22"/>
          <w:szCs w:val="22"/>
        </w:rPr>
        <w:t>, wiaty, budynki gospodarcze;</w:t>
      </w:r>
    </w:p>
    <w:p w14:paraId="6342B308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terenowe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urządzenia rekreacji, place zabaw; </w:t>
      </w:r>
    </w:p>
    <w:p w14:paraId="10DB32D8" w14:textId="77777777" w:rsidR="001D2027" w:rsidRPr="00DB2E50" w:rsidRDefault="001D2027" w:rsidP="00B31B3D">
      <w:pPr>
        <w:widowControl w:val="0"/>
        <w:numPr>
          <w:ilvl w:val="0"/>
          <w:numId w:val="8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obiekty</w:t>
      </w:r>
      <w:r w:rsidRPr="00DB2E50">
        <w:rPr>
          <w:rFonts w:ascii="Calibri" w:hAnsi="Calibri" w:cs="Calibri"/>
          <w:color w:val="000000"/>
          <w:sz w:val="22"/>
          <w:szCs w:val="22"/>
        </w:rPr>
        <w:t>, sieci i urządzenia infrastruktury technicznej.</w:t>
      </w:r>
    </w:p>
    <w:p w14:paraId="0C992350" w14:textId="15FD1B82" w:rsidR="002A588D" w:rsidRPr="00DB2E50" w:rsidRDefault="002A588D" w:rsidP="00B31B3D">
      <w:pPr>
        <w:pStyle w:val="standard"/>
        <w:numPr>
          <w:ilvl w:val="0"/>
          <w:numId w:val="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="00630977" w:rsidRPr="00DB2E50">
        <w:rPr>
          <w:rFonts w:ascii="Calibri" w:hAnsi="Calibri" w:cs="Calibri"/>
          <w:color w:val="000000"/>
          <w:szCs w:val="22"/>
        </w:rPr>
        <w:t>zasady</w:t>
      </w:r>
      <w:r w:rsidRPr="00DB2E50">
        <w:rPr>
          <w:rFonts w:ascii="Calibri" w:hAnsi="Calibri" w:cs="Calibri"/>
          <w:color w:val="000000"/>
          <w:szCs w:val="22"/>
        </w:rPr>
        <w:t xml:space="preserve"> zagospodarowania terenu: </w:t>
      </w:r>
    </w:p>
    <w:p w14:paraId="5161682C" w14:textId="77777777" w:rsidR="00DE248B" w:rsidRDefault="00DE248B" w:rsidP="00B31B3D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zabudowa może być realizowana w układzie wolnostojącym, bliźniaczym;</w:t>
      </w:r>
    </w:p>
    <w:p w14:paraId="4362FE18" w14:textId="1B0B9634" w:rsidR="00D8504E" w:rsidRDefault="00D8504E" w:rsidP="00B31B3D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41A1">
        <w:rPr>
          <w:rFonts w:ascii="Calibri" w:hAnsi="Calibri" w:cs="Calibri"/>
          <w:color w:val="000000" w:themeColor="text1"/>
          <w:sz w:val="22"/>
          <w:szCs w:val="22"/>
        </w:rPr>
        <w:t xml:space="preserve">maksymalna wysokość budynków przeznaczenia podstawowego i dopuszczalnego – 13 m, budynki gospodarcze, garaże i wiaty – </w:t>
      </w:r>
      <w:r w:rsidR="00274940">
        <w:rPr>
          <w:rFonts w:ascii="Calibri" w:hAnsi="Calibri" w:cs="Calibri"/>
          <w:color w:val="000000" w:themeColor="text1"/>
          <w:sz w:val="22"/>
          <w:szCs w:val="22"/>
        </w:rPr>
        <w:t>9</w:t>
      </w:r>
      <w:r w:rsidRPr="00D841A1">
        <w:rPr>
          <w:rFonts w:ascii="Calibri" w:hAnsi="Calibri" w:cs="Calibri"/>
          <w:color w:val="000000" w:themeColor="text1"/>
          <w:sz w:val="22"/>
          <w:szCs w:val="22"/>
        </w:rPr>
        <w:t xml:space="preserve"> m;</w:t>
      </w:r>
    </w:p>
    <w:p w14:paraId="66A29301" w14:textId="2F0813D3" w:rsidR="000648D0" w:rsidRPr="00D841A1" w:rsidRDefault="000648D0" w:rsidP="00B31B3D">
      <w:pPr>
        <w:widowControl w:val="0"/>
        <w:numPr>
          <w:ilvl w:val="0"/>
          <w:numId w:val="8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41A1">
        <w:rPr>
          <w:rFonts w:ascii="Calibri" w:hAnsi="Calibri" w:cs="Calibri"/>
          <w:color w:val="000000" w:themeColor="text1"/>
          <w:sz w:val="22"/>
          <w:szCs w:val="22"/>
        </w:rPr>
        <w:t>geometria oraz pokrycie dachów w nawiązaniu do tradycyjnej architektury regionu, ustala się:</w:t>
      </w:r>
    </w:p>
    <w:p w14:paraId="68D6AD5B" w14:textId="523D6E94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t xml:space="preserve">dachy dwu lub wielospadowe, półszczytowe o </w:t>
      </w:r>
      <w:r w:rsidRPr="00D841A1">
        <w:rPr>
          <w:rFonts w:ascii="Calibri" w:eastAsia="TimesNewRoman" w:hAnsi="Calibri" w:cs="Calibri"/>
          <w:color w:val="000000" w:themeColor="text1"/>
          <w:szCs w:val="22"/>
        </w:rPr>
        <w:t xml:space="preserve">jednakowym nachyleniu głównych połaci dachowych i kącie nachylenia głównych połaci </w:t>
      </w:r>
      <w:r w:rsidRPr="00D841A1">
        <w:rPr>
          <w:rFonts w:ascii="Calibri" w:hAnsi="Calibri" w:cs="Calibri"/>
          <w:color w:val="000000" w:themeColor="text1"/>
          <w:szCs w:val="22"/>
        </w:rPr>
        <w:t xml:space="preserve">od </w:t>
      </w:r>
      <w:r w:rsidR="00274940">
        <w:rPr>
          <w:rFonts w:ascii="Calibri" w:hAnsi="Calibri" w:cs="Calibri"/>
          <w:color w:val="000000" w:themeColor="text1"/>
          <w:szCs w:val="22"/>
        </w:rPr>
        <w:t>38</w:t>
      </w:r>
      <w:r w:rsidRPr="00D841A1">
        <w:rPr>
          <w:rFonts w:ascii="Calibri" w:hAnsi="Calibri" w:cs="Calibri"/>
          <w:color w:val="000000" w:themeColor="text1"/>
          <w:szCs w:val="22"/>
          <w:vertAlign w:val="superscript"/>
        </w:rPr>
        <w:t xml:space="preserve">o </w:t>
      </w:r>
      <w:r w:rsidRPr="00D841A1">
        <w:rPr>
          <w:rFonts w:ascii="Calibri" w:hAnsi="Calibri" w:cs="Calibri"/>
          <w:color w:val="000000" w:themeColor="text1"/>
          <w:szCs w:val="22"/>
        </w:rPr>
        <w:t>– 53</w:t>
      </w:r>
      <w:r w:rsidRPr="00D841A1">
        <w:rPr>
          <w:rFonts w:ascii="Calibri" w:hAnsi="Calibri" w:cs="Calibri"/>
          <w:color w:val="000000" w:themeColor="text1"/>
          <w:szCs w:val="22"/>
          <w:vertAlign w:val="superscript"/>
        </w:rPr>
        <w:t>o</w:t>
      </w:r>
      <w:r w:rsidRPr="00D841A1">
        <w:rPr>
          <w:rFonts w:ascii="Calibri" w:hAnsi="Calibri" w:cs="Calibri"/>
          <w:color w:val="000000" w:themeColor="text1"/>
          <w:szCs w:val="22"/>
        </w:rPr>
        <w:t xml:space="preserve">;  </w:t>
      </w:r>
    </w:p>
    <w:p w14:paraId="0EC57093" w14:textId="5D44E36F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0648D0">
        <w:rPr>
          <w:rFonts w:ascii="Calibri" w:eastAsia="TimesNewRoman" w:hAnsi="Calibri" w:cs="Calibri"/>
          <w:color w:val="000000" w:themeColor="text1"/>
          <w:szCs w:val="22"/>
        </w:rPr>
        <w:t>kalenica powinna być równoległa do dłuższego boku budynku, dach z wyraźnie</w:t>
      </w:r>
      <w:r w:rsidRPr="00D841A1">
        <w:rPr>
          <w:rFonts w:ascii="Calibri" w:eastAsia="TimesNewRoman" w:hAnsi="Calibri" w:cs="Calibri"/>
          <w:color w:val="000000" w:themeColor="text1"/>
          <w:szCs w:val="22"/>
        </w:rPr>
        <w:t xml:space="preserve"> zaakcentowaną linią okapu; </w:t>
      </w:r>
    </w:p>
    <w:p w14:paraId="477C7C30" w14:textId="7D8B2CF4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lastRenderedPageBreak/>
        <w:t>obowiązuje zakaz realizacji dachów asymetrycznych, dachów z kalenicą przesuniętą w pionie</w:t>
      </w:r>
      <w:r w:rsidR="00430BAB" w:rsidRPr="00430BAB">
        <w:rPr>
          <w:rFonts w:ascii="Calibri" w:hAnsi="Calibri" w:cs="Calibri"/>
          <w:color w:val="000000" w:themeColor="text1"/>
          <w:szCs w:val="22"/>
        </w:rPr>
        <w:t xml:space="preserve"> </w:t>
      </w:r>
      <w:r w:rsidR="00430BAB" w:rsidRPr="005614EC">
        <w:rPr>
          <w:rFonts w:ascii="Calibri" w:hAnsi="Calibri" w:cs="Calibri"/>
          <w:color w:val="000000" w:themeColor="text1"/>
          <w:szCs w:val="22"/>
        </w:rPr>
        <w:t>oraz otwierania połaci dachowych na całej długości;</w:t>
      </w:r>
    </w:p>
    <w:p w14:paraId="0DB50D8A" w14:textId="77777777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t>w przypadku remontu, przebudowy i rozbudowy zabudowy istniejącej dopuszcza się utrzymanie dotychczasowych kątów nachylenia dachu;</w:t>
      </w:r>
    </w:p>
    <w:p w14:paraId="75D52146" w14:textId="77777777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t>do pokrycia dachów poleca się materiały budowlane nawiązujące wyglądem do materiałów tradycyjnych, elementy o drobnej fakturze w barwach ciemnych brązu, czerni i szarości oraz stosowanie tradycyjnego dla regionu detalu budowlanego, zdobnictwa ciesielskiego, stolarskiego, kowalskiego;</w:t>
      </w:r>
    </w:p>
    <w:p w14:paraId="0C6A78D6" w14:textId="77777777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t>dopuszcza się:</w:t>
      </w:r>
    </w:p>
    <w:p w14:paraId="6BAA6DB3" w14:textId="77777777" w:rsidR="008B19BF" w:rsidRPr="00D841A1" w:rsidRDefault="008B19BF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41A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doświetlenia poprzez okna połaciowe i lukarny: dachy lukarn nie mogą się łączyć, kąt nachylenia daszków lukarn może odbiegać do 10° od kąta nachylenia głównych połaci dachowych; </w:t>
      </w:r>
      <w:r w:rsidRPr="009E6959">
        <w:rPr>
          <w:rFonts w:ascii="Calibri" w:eastAsia="TimesNewRoman" w:hAnsi="Calibri" w:cs="Calibri"/>
          <w:sz w:val="22"/>
        </w:rPr>
        <w:t>zakazuje się</w:t>
      </w:r>
      <w:r w:rsidRPr="009E6959">
        <w:rPr>
          <w:rFonts w:ascii="Calibri" w:hAnsi="Calibri" w:cs="Calibri"/>
          <w:sz w:val="22"/>
        </w:rPr>
        <w:t xml:space="preserve"> przykrywania lukarn dachami jednospadowymi po za elewacją frontową</w:t>
      </w:r>
      <w:r w:rsidRPr="00D841A1">
        <w:rPr>
          <w:rFonts w:ascii="Calibri" w:hAnsi="Calibri" w:cs="Calibri"/>
          <w:color w:val="000000" w:themeColor="text1"/>
          <w:sz w:val="22"/>
          <w:szCs w:val="22"/>
        </w:rPr>
        <w:t>;</w:t>
      </w:r>
    </w:p>
    <w:p w14:paraId="043F6291" w14:textId="77777777" w:rsidR="008B19BF" w:rsidRPr="00D841A1" w:rsidRDefault="008B19BF" w:rsidP="00B31B3D">
      <w:pPr>
        <w:numPr>
          <w:ilvl w:val="1"/>
          <w:numId w:val="96"/>
        </w:numPr>
        <w:tabs>
          <w:tab w:val="right" w:pos="284"/>
          <w:tab w:val="left" w:pos="408"/>
        </w:tabs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841A1">
        <w:rPr>
          <w:rFonts w:ascii="Calibri" w:hAnsi="Calibri" w:cs="Calibri"/>
          <w:color w:val="000000" w:themeColor="text1"/>
          <w:sz w:val="22"/>
          <w:szCs w:val="22"/>
        </w:rPr>
        <w:t xml:space="preserve">stosowanie dachów jednospadowych na budynkach gospodarczych, garażowych i wiatach; </w:t>
      </w:r>
      <w:r>
        <w:rPr>
          <w:rFonts w:ascii="Calibri" w:hAnsi="Calibri" w:cs="Calibri"/>
          <w:sz w:val="22"/>
        </w:rPr>
        <w:t>minimalny s</w:t>
      </w:r>
      <w:r w:rsidRPr="009E6959">
        <w:rPr>
          <w:rFonts w:ascii="Calibri" w:hAnsi="Calibri" w:cs="Calibri"/>
          <w:sz w:val="22"/>
        </w:rPr>
        <w:t>padek kąta dachów jednospadowych ustala się na 15</w:t>
      </w:r>
      <w:r w:rsidRPr="009E6959">
        <w:rPr>
          <w:rFonts w:ascii="Calibri" w:eastAsia="TimesNewRoman" w:hAnsi="Calibri" w:cs="Calibri"/>
          <w:sz w:val="22"/>
        </w:rPr>
        <w:t>°</w:t>
      </w:r>
      <w:r w:rsidRPr="00D841A1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EB515F1" w14:textId="77777777" w:rsidR="008B19BF" w:rsidRPr="00D841A1" w:rsidRDefault="008B19BF" w:rsidP="00B31B3D">
      <w:pPr>
        <w:pStyle w:val="standard"/>
        <w:numPr>
          <w:ilvl w:val="0"/>
          <w:numId w:val="106"/>
        </w:numPr>
        <w:tabs>
          <w:tab w:val="clear" w:pos="567"/>
        </w:tabs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841A1">
        <w:rPr>
          <w:rFonts w:ascii="Calibri" w:hAnsi="Calibri" w:cs="Calibri"/>
          <w:color w:val="000000" w:themeColor="text1"/>
          <w:szCs w:val="22"/>
        </w:rPr>
        <w:t xml:space="preserve">nie określa się formy architektonicznej (w tym wysokości i kształtu dachów) dla obiektów magazynowych, hurtowni, obiektów skupu i dystrybucji towarów oraz dla garaży na sprzęt specjalistyczny; obiekty należy kształtować zgodnie z wymogami konstrukcyjnymi i funkcjonalnymi prowadzonej działalności. </w:t>
      </w:r>
    </w:p>
    <w:p w14:paraId="0FB61F40" w14:textId="02B5356D" w:rsidR="002B4155" w:rsidRPr="00DB2E50" w:rsidRDefault="006B0386" w:rsidP="00B31B3D">
      <w:pPr>
        <w:pStyle w:val="standard"/>
        <w:numPr>
          <w:ilvl w:val="0"/>
          <w:numId w:val="4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U</w:t>
      </w:r>
      <w:r>
        <w:rPr>
          <w:rFonts w:ascii="Calibri" w:hAnsi="Calibri" w:cs="Calibri"/>
          <w:color w:val="000000"/>
          <w:szCs w:val="22"/>
        </w:rPr>
        <w:t>stala się</w:t>
      </w:r>
      <w:r w:rsidR="002B4155" w:rsidRPr="00DB2E50">
        <w:rPr>
          <w:rFonts w:ascii="Calibri" w:hAnsi="Calibri" w:cs="Calibri"/>
          <w:color w:val="000000"/>
          <w:szCs w:val="22"/>
        </w:rPr>
        <w:t>:</w:t>
      </w:r>
    </w:p>
    <w:p w14:paraId="58D9863B" w14:textId="375F4C52" w:rsidR="002B4155" w:rsidRPr="00DB2E50" w:rsidRDefault="000F347A" w:rsidP="00B31B3D">
      <w:pPr>
        <w:pStyle w:val="standard"/>
        <w:numPr>
          <w:ilvl w:val="0"/>
          <w:numId w:val="98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 </w:t>
      </w:r>
      <w:r w:rsidRPr="005736AC">
        <w:rPr>
          <w:rFonts w:ascii="Calibri" w:hAnsi="Calibri" w:cs="Calibri"/>
          <w:color w:val="000000"/>
          <w:szCs w:val="22"/>
        </w:rPr>
        <w:t xml:space="preserve">terenach </w:t>
      </w:r>
      <w:r w:rsidR="00065F54" w:rsidRPr="005736AC">
        <w:rPr>
          <w:rFonts w:ascii="Calibri" w:hAnsi="Calibri" w:cs="Calibri"/>
          <w:b/>
          <w:color w:val="000000" w:themeColor="text1"/>
          <w:szCs w:val="22"/>
        </w:rPr>
        <w:t>A.</w:t>
      </w:r>
      <w:r w:rsidR="00AA3319" w:rsidRPr="005736AC">
        <w:rPr>
          <w:rFonts w:ascii="Calibri" w:hAnsi="Calibri" w:cs="Calibri"/>
          <w:b/>
          <w:color w:val="000000" w:themeColor="text1"/>
          <w:szCs w:val="22"/>
        </w:rPr>
        <w:t>1</w:t>
      </w:r>
      <w:r w:rsidR="00065F54" w:rsidRPr="005736AC">
        <w:rPr>
          <w:rFonts w:ascii="Calibri" w:hAnsi="Calibri" w:cs="Calibri"/>
          <w:b/>
          <w:color w:val="000000" w:themeColor="text1"/>
          <w:szCs w:val="22"/>
        </w:rPr>
        <w:t>MM1 – A.10MM1</w:t>
      </w:r>
      <w:r w:rsidR="002B4155" w:rsidRPr="005736AC">
        <w:rPr>
          <w:rFonts w:ascii="Calibri" w:hAnsi="Calibri" w:cs="Calibri"/>
          <w:color w:val="000000"/>
          <w:szCs w:val="22"/>
        </w:rPr>
        <w:t>:</w:t>
      </w:r>
    </w:p>
    <w:p w14:paraId="30233CC1" w14:textId="1E1EBD45" w:rsidR="00807C79" w:rsidRPr="00687B98" w:rsidRDefault="00686C8A" w:rsidP="00B31B3D">
      <w:pPr>
        <w:numPr>
          <w:ilvl w:val="0"/>
          <w:numId w:val="11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</w:t>
      </w:r>
      <w:r w:rsidR="00807C79">
        <w:rPr>
          <w:rFonts w:ascii="Calibri" w:eastAsia="TimesNewRoman" w:hAnsi="Calibri" w:cs="Calibri"/>
          <w:color w:val="000000" w:themeColor="text1"/>
          <w:sz w:val="22"/>
          <w:szCs w:val="22"/>
        </w:rPr>
        <w:t>55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% powierzchni działki budowlanej, </w:t>
      </w:r>
    </w:p>
    <w:p w14:paraId="52DE9360" w14:textId="0D6E2B31" w:rsidR="00807C79" w:rsidRPr="00687B98" w:rsidRDefault="00686C8A" w:rsidP="00B31B3D">
      <w:pPr>
        <w:numPr>
          <w:ilvl w:val="0"/>
          <w:numId w:val="11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terenu biologicznie czynnego nie może być niższy niż </w:t>
      </w:r>
      <w:r w:rsidR="00807C79">
        <w:rPr>
          <w:rFonts w:ascii="Calibri" w:eastAsia="TimesNewRoman" w:hAnsi="Calibri" w:cs="Calibri"/>
          <w:color w:val="000000" w:themeColor="text1"/>
          <w:sz w:val="22"/>
          <w:szCs w:val="22"/>
        </w:rPr>
        <w:t>35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3FC8ACDB" w14:textId="2B1687EC" w:rsidR="00807C79" w:rsidRPr="00687B98" w:rsidRDefault="00807C79" w:rsidP="00B31B3D">
      <w:pPr>
        <w:numPr>
          <w:ilvl w:val="0"/>
          <w:numId w:val="111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6</w:t>
      </w: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6A864330" w14:textId="46F42D41" w:rsidR="00807C79" w:rsidRPr="00F11060" w:rsidRDefault="00807C79" w:rsidP="00B31B3D">
      <w:pPr>
        <w:pStyle w:val="standard"/>
        <w:numPr>
          <w:ilvl w:val="0"/>
          <w:numId w:val="111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255E0E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0,5</w:t>
      </w:r>
      <w:r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1A5640DF" w14:textId="52522308" w:rsidR="002B4155" w:rsidRPr="00027481" w:rsidRDefault="002B4155" w:rsidP="00B31B3D">
      <w:pPr>
        <w:pStyle w:val="standard"/>
        <w:numPr>
          <w:ilvl w:val="0"/>
          <w:numId w:val="98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szCs w:val="22"/>
        </w:rPr>
        <w:t xml:space="preserve">w  terenach </w:t>
      </w:r>
      <w:r w:rsidR="00065F54" w:rsidRPr="00027481">
        <w:rPr>
          <w:rFonts w:ascii="Calibri" w:hAnsi="Calibri" w:cs="Calibri"/>
          <w:b/>
          <w:color w:val="000000" w:themeColor="text1"/>
          <w:szCs w:val="22"/>
        </w:rPr>
        <w:t>A.1MM2 – A.7MM2</w:t>
      </w:r>
      <w:r w:rsidRPr="00027481">
        <w:rPr>
          <w:rFonts w:ascii="Calibri" w:hAnsi="Calibri" w:cs="Calibri"/>
          <w:color w:val="000000"/>
          <w:szCs w:val="22"/>
        </w:rPr>
        <w:t>:</w:t>
      </w:r>
    </w:p>
    <w:p w14:paraId="14D498D8" w14:textId="1178195B" w:rsidR="00807C79" w:rsidRPr="00687B98" w:rsidRDefault="00686C8A" w:rsidP="00B31B3D">
      <w:pPr>
        <w:numPr>
          <w:ilvl w:val="1"/>
          <w:numId w:val="112"/>
        </w:numPr>
        <w:ind w:left="1276" w:hanging="425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</w:t>
      </w:r>
      <w:r w:rsidR="00807C79">
        <w:rPr>
          <w:rFonts w:ascii="Calibri" w:eastAsia="TimesNewRoman" w:hAnsi="Calibri" w:cs="Calibri"/>
          <w:color w:val="000000" w:themeColor="text1"/>
          <w:sz w:val="22"/>
          <w:szCs w:val="22"/>
        </w:rPr>
        <w:t>50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% powierzchni działki budowlanej, </w:t>
      </w:r>
    </w:p>
    <w:p w14:paraId="3AF865BE" w14:textId="70DD3924" w:rsidR="00807C79" w:rsidRPr="00687B98" w:rsidRDefault="00686C8A" w:rsidP="00B31B3D">
      <w:pPr>
        <w:numPr>
          <w:ilvl w:val="1"/>
          <w:numId w:val="112"/>
        </w:numPr>
        <w:ind w:left="1276" w:hanging="425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powierzchni terenu biologicznie czynnego nie może być niższy niż </w:t>
      </w:r>
      <w:r w:rsidR="00807C79">
        <w:rPr>
          <w:rFonts w:ascii="Calibri" w:eastAsia="TimesNewRoman" w:hAnsi="Calibri" w:cs="Calibri"/>
          <w:color w:val="000000" w:themeColor="text1"/>
          <w:sz w:val="22"/>
          <w:szCs w:val="22"/>
        </w:rPr>
        <w:t>40</w:t>
      </w:r>
      <w:r w:rsidR="00807C79"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66640A9B" w14:textId="1BD5F769" w:rsidR="00807C79" w:rsidRPr="00687B98" w:rsidRDefault="00807C79" w:rsidP="00B31B3D">
      <w:pPr>
        <w:numPr>
          <w:ilvl w:val="1"/>
          <w:numId w:val="112"/>
        </w:numPr>
        <w:ind w:left="1276" w:hanging="425"/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280CD555" w14:textId="5E82473F" w:rsidR="00807C79" w:rsidRPr="00F11060" w:rsidRDefault="00807C79" w:rsidP="00B31B3D">
      <w:pPr>
        <w:pStyle w:val="standard"/>
        <w:numPr>
          <w:ilvl w:val="1"/>
          <w:numId w:val="112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1276" w:hanging="425"/>
        <w:rPr>
          <w:rFonts w:ascii="Calibri" w:hAnsi="Calibri" w:cs="Calibri"/>
          <w:color w:val="000000"/>
          <w:szCs w:val="22"/>
        </w:rPr>
      </w:pPr>
      <w:r w:rsidRPr="00255E0E">
        <w:rPr>
          <w:rFonts w:ascii="Calibri" w:eastAsia="TimesNewRoman" w:hAnsi="Calibri" w:cs="Calibri"/>
          <w:color w:val="000000" w:themeColor="text1"/>
          <w:szCs w:val="22"/>
        </w:rPr>
        <w:t>minimalna podziemna intensywność zabudowy – 0,01, maksymalna podziemna intensywność zabudowy – 0,5</w:t>
      </w:r>
      <w:r>
        <w:rPr>
          <w:rFonts w:ascii="Calibri" w:eastAsia="TimesNewRoman" w:hAnsi="Calibri" w:cs="Calibri"/>
          <w:color w:val="000000" w:themeColor="text1"/>
          <w:szCs w:val="22"/>
        </w:rPr>
        <w:t>.</w:t>
      </w:r>
    </w:p>
    <w:p w14:paraId="3811DE25" w14:textId="77464A9C" w:rsidR="002B4155" w:rsidRPr="00027481" w:rsidRDefault="002B4155" w:rsidP="00B31B3D">
      <w:pPr>
        <w:pStyle w:val="standard"/>
        <w:numPr>
          <w:ilvl w:val="0"/>
          <w:numId w:val="48"/>
        </w:numPr>
        <w:tabs>
          <w:tab w:val="clear" w:pos="360"/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027481">
        <w:rPr>
          <w:rFonts w:ascii="Calibri" w:hAnsi="Calibri" w:cs="Calibri"/>
          <w:color w:val="000000"/>
          <w:szCs w:val="22"/>
        </w:rPr>
        <w:t xml:space="preserve">Dla istniejącej zabudowy ustala się możliwość zmian w zagospodarowaniu jedynie w sytuacjach gdy  nie zostaną przekroczone wskaźniki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i parametry zabudowy </w:t>
      </w:r>
      <w:r w:rsidRPr="00027481">
        <w:rPr>
          <w:rFonts w:ascii="Calibri" w:hAnsi="Calibri" w:cs="Calibri"/>
          <w:color w:val="000000"/>
          <w:szCs w:val="22"/>
        </w:rPr>
        <w:t xml:space="preserve">ustalone  w ust. </w:t>
      </w:r>
      <w:r w:rsidR="009F7076" w:rsidRPr="00027481">
        <w:rPr>
          <w:rFonts w:ascii="Calibri" w:hAnsi="Calibri" w:cs="Calibri"/>
          <w:color w:val="000000"/>
          <w:szCs w:val="22"/>
        </w:rPr>
        <w:t xml:space="preserve">5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i </w:t>
      </w:r>
      <w:r w:rsidR="009F7076" w:rsidRPr="00027481">
        <w:rPr>
          <w:rFonts w:ascii="Calibri" w:hAnsi="Calibri" w:cs="Calibri"/>
          <w:color w:val="000000"/>
          <w:szCs w:val="22"/>
        </w:rPr>
        <w:t>6</w:t>
      </w:r>
      <w:r w:rsidRPr="00027481">
        <w:rPr>
          <w:rFonts w:ascii="Calibri" w:hAnsi="Calibri" w:cs="Calibri"/>
          <w:color w:val="000000"/>
          <w:szCs w:val="22"/>
        </w:rPr>
        <w:t xml:space="preserve">; dla sytuacji  gdy ustalone wskaźniki </w:t>
      </w:r>
      <w:r w:rsidR="0000787A" w:rsidRPr="00027481">
        <w:rPr>
          <w:rFonts w:ascii="Calibri" w:hAnsi="Calibri" w:cs="Calibri"/>
          <w:color w:val="000000"/>
          <w:szCs w:val="22"/>
        </w:rPr>
        <w:t xml:space="preserve">i parametry </w:t>
      </w:r>
      <w:r w:rsidRPr="00027481">
        <w:rPr>
          <w:rFonts w:ascii="Calibri" w:hAnsi="Calibri" w:cs="Calibri"/>
          <w:color w:val="000000"/>
          <w:szCs w:val="22"/>
        </w:rPr>
        <w:t>są już przekroczone utrzymuje się stan istniejący.</w:t>
      </w:r>
    </w:p>
    <w:p w14:paraId="1F3E15B0" w14:textId="77777777" w:rsidR="009D5AC9" w:rsidRPr="00DB2E50" w:rsidRDefault="009D5AC9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654E413" w14:textId="793986AA" w:rsidR="002A588D" w:rsidRPr="00DB2E50" w:rsidRDefault="002A588D" w:rsidP="00DB2E50">
      <w:pPr>
        <w:pStyle w:val="standard"/>
        <w:spacing w:line="276" w:lineRule="auto"/>
        <w:jc w:val="center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0271E9" w:rsidRPr="00DB2E50">
        <w:rPr>
          <w:rFonts w:ascii="Calibri" w:hAnsi="Calibri" w:cs="Calibri"/>
          <w:b/>
          <w:color w:val="000000"/>
          <w:szCs w:val="22"/>
        </w:rPr>
        <w:t>30</w:t>
      </w:r>
      <w:r w:rsidR="0049523F" w:rsidRPr="00DB2E50">
        <w:rPr>
          <w:rFonts w:ascii="Calibri" w:hAnsi="Calibri" w:cs="Calibri"/>
          <w:b/>
          <w:color w:val="000000"/>
          <w:szCs w:val="22"/>
        </w:rPr>
        <w:t>.</w:t>
      </w:r>
    </w:p>
    <w:p w14:paraId="41BE8924" w14:textId="5F329D8A" w:rsidR="002A588D" w:rsidRPr="00DB2E50" w:rsidRDefault="002A588D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Wyznacza się </w:t>
      </w:r>
      <w:r w:rsidRPr="00DB2E50">
        <w:rPr>
          <w:rFonts w:ascii="Calibri" w:hAnsi="Calibri" w:cs="Calibri"/>
          <w:b/>
          <w:color w:val="000000"/>
          <w:szCs w:val="22"/>
        </w:rPr>
        <w:t xml:space="preserve">TERENY ZABUDOWY USŁUGOWEJ </w:t>
      </w:r>
      <w:r w:rsidR="00F742A1">
        <w:rPr>
          <w:rFonts w:ascii="Calibri" w:hAnsi="Calibri" w:cs="Calibri"/>
          <w:b/>
          <w:color w:val="000000"/>
          <w:szCs w:val="22"/>
        </w:rPr>
        <w:t xml:space="preserve"> </w:t>
      </w:r>
      <w:r w:rsidR="007C3DDB" w:rsidRPr="00DB2E50">
        <w:rPr>
          <w:rFonts w:ascii="Calibri" w:hAnsi="Calibri" w:cs="Calibri"/>
          <w:b/>
          <w:color w:val="000000"/>
          <w:szCs w:val="22"/>
        </w:rPr>
        <w:t>(</w:t>
      </w:r>
      <w:r w:rsidR="00A379AD" w:rsidRPr="00DB2E50">
        <w:rPr>
          <w:rFonts w:ascii="Calibri" w:hAnsi="Calibri" w:cs="Calibri"/>
          <w:b/>
          <w:color w:val="000000"/>
          <w:szCs w:val="22"/>
        </w:rPr>
        <w:t>U</w:t>
      </w:r>
      <w:r w:rsidR="00C85A8D" w:rsidRPr="00DB2E50">
        <w:rPr>
          <w:rFonts w:ascii="Calibri" w:hAnsi="Calibri" w:cs="Calibri"/>
          <w:b/>
          <w:color w:val="000000"/>
          <w:szCs w:val="22"/>
        </w:rPr>
        <w:t>: A.1U – A.2U</w:t>
      </w:r>
      <w:r w:rsidRPr="00DB2E50">
        <w:rPr>
          <w:rFonts w:ascii="Calibri" w:hAnsi="Calibri" w:cs="Calibri"/>
          <w:b/>
          <w:color w:val="000000"/>
          <w:szCs w:val="22"/>
        </w:rPr>
        <w:t>).</w:t>
      </w:r>
    </w:p>
    <w:p w14:paraId="450790E6" w14:textId="635C337F" w:rsidR="00E66862" w:rsidRPr="00F742A1" w:rsidRDefault="002A588D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742A1">
        <w:rPr>
          <w:rFonts w:ascii="Calibri" w:hAnsi="Calibri" w:cs="Calibri"/>
          <w:color w:val="000000"/>
          <w:szCs w:val="22"/>
        </w:rPr>
        <w:t>Przeznaczenie podstawowe:</w:t>
      </w:r>
      <w:r w:rsidR="00F742A1" w:rsidRPr="00F742A1">
        <w:rPr>
          <w:rFonts w:ascii="Calibri" w:hAnsi="Calibri" w:cs="Calibri"/>
          <w:color w:val="000000"/>
          <w:szCs w:val="22"/>
        </w:rPr>
        <w:t xml:space="preserve"> </w:t>
      </w:r>
      <w:r w:rsidRPr="00F742A1">
        <w:rPr>
          <w:rFonts w:ascii="Calibri" w:hAnsi="Calibri" w:cs="Calibri"/>
          <w:color w:val="000000"/>
          <w:szCs w:val="22"/>
        </w:rPr>
        <w:t xml:space="preserve">zabudowa usługowa </w:t>
      </w:r>
      <w:r w:rsidR="00A351F1" w:rsidRPr="00F742A1">
        <w:rPr>
          <w:rFonts w:ascii="Calibri" w:hAnsi="Calibri" w:cs="Calibri"/>
          <w:color w:val="000000"/>
          <w:szCs w:val="22"/>
        </w:rPr>
        <w:t>– usługi publiczne</w:t>
      </w:r>
      <w:r w:rsidR="009D5AC9" w:rsidRPr="00F742A1">
        <w:rPr>
          <w:rFonts w:ascii="Calibri" w:hAnsi="Calibri" w:cs="Calibri"/>
          <w:color w:val="000000"/>
          <w:szCs w:val="22"/>
        </w:rPr>
        <w:t xml:space="preserve"> i komercyjne</w:t>
      </w:r>
      <w:r w:rsidR="00F742A1">
        <w:rPr>
          <w:rFonts w:ascii="Calibri" w:hAnsi="Calibri" w:cs="Calibri"/>
          <w:color w:val="000000"/>
          <w:szCs w:val="22"/>
        </w:rPr>
        <w:t>.</w:t>
      </w:r>
    </w:p>
    <w:p w14:paraId="584E53CC" w14:textId="77777777" w:rsidR="002A588D" w:rsidRPr="00DB2E50" w:rsidRDefault="002A588D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dopuszczalne:</w:t>
      </w:r>
    </w:p>
    <w:p w14:paraId="4FF1AD9F" w14:textId="77777777" w:rsidR="002A588D" w:rsidRPr="00DB2E50" w:rsidRDefault="002A588D" w:rsidP="00B31B3D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lastRenderedPageBreak/>
        <w:t>mieszkania wbudowane w budynki przeznaczenia podstawowego stanowiące nie więcej</w:t>
      </w:r>
      <w:r w:rsidRPr="00DB2E50">
        <w:rPr>
          <w:rStyle w:val="Styl11pt"/>
          <w:rFonts w:ascii="Calibri" w:hAnsi="Calibri" w:cs="Calibri"/>
          <w:color w:val="000000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niż 25% powierzchni użytkowej budynku;</w:t>
      </w:r>
    </w:p>
    <w:p w14:paraId="059E97EA" w14:textId="77777777" w:rsidR="002A588D" w:rsidRPr="00DB2E50" w:rsidRDefault="002A588D" w:rsidP="00B31B3D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budynki zaplecza administracyjnego i socjalnego;</w:t>
      </w:r>
    </w:p>
    <w:p w14:paraId="303695BF" w14:textId="055B7211" w:rsidR="00A351F1" w:rsidRPr="00DB2E50" w:rsidRDefault="00A351F1" w:rsidP="00B31B3D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zabudowa związana z działalnością wytwórczą</w:t>
      </w:r>
      <w:r w:rsidR="00067296" w:rsidRPr="00DB2E50">
        <w:rPr>
          <w:rFonts w:ascii="Calibri" w:hAnsi="Calibri" w:cs="Calibri"/>
          <w:color w:val="000000"/>
          <w:sz w:val="22"/>
          <w:szCs w:val="22"/>
        </w:rPr>
        <w:t xml:space="preserve"> - </w:t>
      </w:r>
      <w:r w:rsidRPr="00DB2E50">
        <w:rPr>
          <w:rFonts w:ascii="Calibri" w:hAnsi="Calibri" w:cs="Calibri"/>
          <w:color w:val="000000"/>
          <w:sz w:val="22"/>
          <w:szCs w:val="22"/>
        </w:rPr>
        <w:t>rzemiosłem;</w:t>
      </w:r>
    </w:p>
    <w:p w14:paraId="391B7A88" w14:textId="77777777" w:rsidR="003618C4" w:rsidRPr="00DB2E50" w:rsidRDefault="003618C4" w:rsidP="00B31B3D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magazyny, hurtownie, składy, </w:t>
      </w:r>
      <w:r w:rsidR="00CD4D97" w:rsidRPr="00DB2E50">
        <w:rPr>
          <w:rFonts w:ascii="Calibri" w:hAnsi="Calibri" w:cs="Calibri"/>
          <w:color w:val="000000"/>
          <w:sz w:val="22"/>
          <w:szCs w:val="22"/>
        </w:rPr>
        <w:t>obiekty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skupu i dystrybucji towarów do 2000 m</w:t>
      </w:r>
      <w:r w:rsidRPr="00DB2E50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2 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6E388B72" w14:textId="77777777" w:rsidR="002A588D" w:rsidRPr="00DB2E50" w:rsidRDefault="002A588D" w:rsidP="00B31B3D">
      <w:pPr>
        <w:numPr>
          <w:ilvl w:val="0"/>
          <w:numId w:val="89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obiekty handlowe </w:t>
      </w:r>
      <w:r w:rsidRPr="00DB2E50">
        <w:rPr>
          <w:rFonts w:ascii="Calibri" w:hAnsi="Calibri" w:cs="Calibri"/>
          <w:sz w:val="22"/>
          <w:szCs w:val="22"/>
        </w:rPr>
        <w:t>do 2000 m</w:t>
      </w:r>
      <w:r w:rsidRPr="00DB2E50">
        <w:rPr>
          <w:rFonts w:ascii="Calibri" w:hAnsi="Calibri" w:cs="Calibri"/>
          <w:sz w:val="22"/>
          <w:szCs w:val="22"/>
          <w:vertAlign w:val="superscript"/>
        </w:rPr>
        <w:t>2</w:t>
      </w:r>
      <w:r w:rsidR="005E78DA" w:rsidRPr="00DB2E50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DB2E50">
        <w:rPr>
          <w:rFonts w:ascii="Calibri" w:hAnsi="Calibri" w:cs="Calibri"/>
          <w:sz w:val="22"/>
          <w:szCs w:val="22"/>
        </w:rPr>
        <w:t>powierzchni sprzedaży</w:t>
      </w:r>
      <w:r w:rsidR="00576796" w:rsidRPr="00DB2E50">
        <w:rPr>
          <w:rFonts w:ascii="Calibri" w:hAnsi="Calibri" w:cs="Calibri"/>
          <w:sz w:val="22"/>
          <w:szCs w:val="22"/>
        </w:rPr>
        <w:t>.</w:t>
      </w:r>
    </w:p>
    <w:p w14:paraId="0A4A7EAA" w14:textId="77777777" w:rsidR="002A588D" w:rsidRPr="00DB2E50" w:rsidRDefault="002A588D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towarzyszące: </w:t>
      </w:r>
    </w:p>
    <w:p w14:paraId="6CAE83A5" w14:textId="77777777" w:rsidR="00E66862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4EF0E4E0" w14:textId="6A1EF627" w:rsidR="00B721D7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7927954F" w14:textId="77777777" w:rsidR="00E66862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7E97E145" w14:textId="77777777" w:rsidR="00E66862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garaże, wiaty, budynki gospodarcze;</w:t>
      </w:r>
    </w:p>
    <w:p w14:paraId="23AA11B9" w14:textId="77777777" w:rsidR="00E66862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terenowe urządzenia rekreacji, place zabaw; </w:t>
      </w:r>
    </w:p>
    <w:p w14:paraId="6023B65B" w14:textId="7228FD5D" w:rsidR="002A588D" w:rsidRPr="00DB2E50" w:rsidRDefault="00E66862" w:rsidP="00B31B3D">
      <w:pPr>
        <w:numPr>
          <w:ilvl w:val="0"/>
          <w:numId w:val="90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5517A29D" w14:textId="0C97E38E" w:rsidR="002A588D" w:rsidRPr="00DB2E50" w:rsidRDefault="002A588D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następujące </w:t>
      </w:r>
      <w:r w:rsidR="00630977" w:rsidRPr="00DB2E50">
        <w:rPr>
          <w:rFonts w:ascii="Calibri" w:hAnsi="Calibri" w:cs="Calibri"/>
          <w:color w:val="000000"/>
          <w:szCs w:val="22"/>
        </w:rPr>
        <w:t>zasady</w:t>
      </w:r>
      <w:r w:rsidRPr="00DB2E50">
        <w:rPr>
          <w:rFonts w:ascii="Calibri" w:hAnsi="Calibri" w:cs="Calibri"/>
          <w:color w:val="000000"/>
          <w:szCs w:val="22"/>
        </w:rPr>
        <w:t xml:space="preserve"> zagospodarowania terenu: </w:t>
      </w:r>
    </w:p>
    <w:p w14:paraId="37ED36FA" w14:textId="6EDD83D0" w:rsidR="002A588D" w:rsidRPr="00DB2E50" w:rsidRDefault="002A588D" w:rsidP="00B31B3D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>maksymalna wysokość zabudowy</w:t>
      </w:r>
      <w:r w:rsidR="006356E8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– 14</w:t>
      </w:r>
      <w:r w:rsidR="006C3E20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356E8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m, </w:t>
      </w:r>
      <w:r w:rsidR="002D7A1A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dla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obiektów gospodarczych, garaży</w:t>
      </w:r>
      <w:r w:rsidR="005E78DA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– 9 m;</w:t>
      </w:r>
    </w:p>
    <w:p w14:paraId="3171AD13" w14:textId="39110A80" w:rsidR="002A3A16" w:rsidRPr="00DB2E50" w:rsidRDefault="00A560C9" w:rsidP="00B31B3D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sz w:val="22"/>
          <w:szCs w:val="22"/>
        </w:rPr>
        <w:t xml:space="preserve">geometria dachów – </w:t>
      </w:r>
      <w:r w:rsidRPr="00DB2E50">
        <w:rPr>
          <w:rFonts w:ascii="Calibri" w:eastAsia="TimesNewRoman" w:hAnsi="Calibri" w:cs="Calibri"/>
          <w:sz w:val="22"/>
          <w:szCs w:val="22"/>
        </w:rPr>
        <w:t xml:space="preserve">dachy dwu lub wielospadowe, półszczytowe o jednakowym kącie nachylenia głównych połaci dachowych; dopuszcza się: stosowanie dachów jednospadowych, doświetlenia poprzez lukarny lub okna połaciowe, kąt nachylenia głównych połaci </w:t>
      </w:r>
      <w:r w:rsidRPr="00F742A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do 53°, </w:t>
      </w:r>
      <w:r w:rsidRPr="00F742A1">
        <w:rPr>
          <w:rStyle w:val="Styl11pt"/>
          <w:rFonts w:ascii="Calibri" w:hAnsi="Calibri" w:cs="Calibri"/>
          <w:color w:val="000000" w:themeColor="text1"/>
          <w:szCs w:val="22"/>
        </w:rPr>
        <w:t>nie ustala się spadku dachów jednospadowych; w przypadkach uzasadnionych dopu</w:t>
      </w:r>
      <w:r w:rsidRPr="00DB2E50">
        <w:rPr>
          <w:rStyle w:val="Styl11pt"/>
          <w:rFonts w:ascii="Calibri" w:hAnsi="Calibri" w:cs="Calibri"/>
          <w:szCs w:val="22"/>
        </w:rPr>
        <w:t xml:space="preserve">szcza się stosowanie </w:t>
      </w:r>
      <w:proofErr w:type="spellStart"/>
      <w:r w:rsidRPr="00DB2E50">
        <w:rPr>
          <w:rFonts w:ascii="Calibri" w:hAnsi="Calibri" w:cs="Calibri"/>
          <w:sz w:val="22"/>
          <w:szCs w:val="22"/>
        </w:rPr>
        <w:t>przekryć</w:t>
      </w:r>
      <w:proofErr w:type="spellEnd"/>
      <w:r w:rsidRPr="00DB2E50">
        <w:rPr>
          <w:rFonts w:ascii="Calibri" w:hAnsi="Calibri" w:cs="Calibri"/>
          <w:sz w:val="22"/>
          <w:szCs w:val="22"/>
        </w:rPr>
        <w:t xml:space="preserve"> łukowych;</w:t>
      </w:r>
    </w:p>
    <w:p w14:paraId="49703AC3" w14:textId="77777777" w:rsidR="002A588D" w:rsidRPr="005736AC" w:rsidRDefault="002A588D" w:rsidP="00B31B3D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nie określa się formy architektonicznej (w tym wysokości i kształtu dachów) dla obiektów </w:t>
      </w:r>
      <w:r w:rsidR="003618C4" w:rsidRPr="00DB2E50">
        <w:rPr>
          <w:rFonts w:ascii="Calibri" w:hAnsi="Calibri" w:cs="Calibri"/>
          <w:color w:val="000000" w:themeColor="text1"/>
          <w:sz w:val="22"/>
          <w:szCs w:val="22"/>
        </w:rPr>
        <w:t>magazynowych</w:t>
      </w:r>
      <w:r w:rsidR="00CD4D97" w:rsidRPr="00DB2E50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3618C4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hurtowni</w:t>
      </w:r>
      <w:r w:rsidR="00CD4D97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, obiektów skupu i dystrybucji towarów 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oraz dla garaży na sprzęt </w:t>
      </w:r>
      <w:r w:rsidR="003618C4" w:rsidRPr="00DB2E50">
        <w:rPr>
          <w:rFonts w:ascii="Calibri" w:hAnsi="Calibri" w:cs="Calibri"/>
          <w:color w:val="000000" w:themeColor="text1"/>
          <w:sz w:val="22"/>
          <w:szCs w:val="22"/>
        </w:rPr>
        <w:t>specjalistyczny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; obiekty należy kształtować zgodnie z</w:t>
      </w:r>
      <w:r w:rsidR="007310CA" w:rsidRPr="00DB2E50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DB2E50">
        <w:rPr>
          <w:rFonts w:ascii="Calibri" w:hAnsi="Calibri" w:cs="Calibri"/>
          <w:color w:val="000000" w:themeColor="text1"/>
          <w:sz w:val="22"/>
          <w:szCs w:val="22"/>
        </w:rPr>
        <w:t>wymogami konstrukcyjnymi i</w:t>
      </w:r>
      <w:r w:rsidR="005E78DA" w:rsidRPr="00DB2E5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5736AC">
        <w:rPr>
          <w:rFonts w:ascii="Calibri" w:hAnsi="Calibri" w:cs="Calibri"/>
          <w:color w:val="000000" w:themeColor="text1"/>
          <w:sz w:val="22"/>
          <w:szCs w:val="22"/>
        </w:rPr>
        <w:t xml:space="preserve">funkcjonalnymi prowadzonej działalności; </w:t>
      </w:r>
    </w:p>
    <w:p w14:paraId="57302084" w14:textId="77777777" w:rsidR="00AA3319" w:rsidRPr="00CF0861" w:rsidRDefault="00AA3319" w:rsidP="00B31B3D">
      <w:pPr>
        <w:numPr>
          <w:ilvl w:val="0"/>
          <w:numId w:val="91"/>
        </w:num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5736AC">
        <w:rPr>
          <w:rFonts w:ascii="Calibri" w:hAnsi="Calibri" w:cs="Calibri"/>
          <w:color w:val="000000" w:themeColor="text1"/>
          <w:sz w:val="22"/>
          <w:szCs w:val="22"/>
        </w:rPr>
        <w:t xml:space="preserve">obowiązuje urządzenie ogólnodostępnej części terenu z zastosowaniem zieleni urządzonej oraz elementów małej architektury, nawierzchni, oświetlenia o wysokich walorach estetycznych i </w:t>
      </w:r>
      <w:r w:rsidRPr="00CF0861">
        <w:rPr>
          <w:rFonts w:ascii="Calibri" w:hAnsi="Calibri" w:cs="Calibri"/>
          <w:color w:val="000000" w:themeColor="text1"/>
          <w:sz w:val="22"/>
          <w:szCs w:val="22"/>
        </w:rPr>
        <w:t>funkcjonalnych oraz jednorodnej formie plastycznej.</w:t>
      </w:r>
    </w:p>
    <w:p w14:paraId="0210B8A1" w14:textId="20E41E31" w:rsidR="002A588D" w:rsidRPr="00CF0861" w:rsidRDefault="006B0386" w:rsidP="00B31B3D">
      <w:pPr>
        <w:pStyle w:val="standard"/>
        <w:numPr>
          <w:ilvl w:val="0"/>
          <w:numId w:val="4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CF0861">
        <w:rPr>
          <w:rFonts w:ascii="Calibri" w:hAnsi="Calibri" w:cs="Calibri"/>
          <w:color w:val="000000" w:themeColor="text1"/>
          <w:szCs w:val="22"/>
        </w:rPr>
        <w:t>U</w:t>
      </w:r>
      <w:r w:rsidRPr="00CF0861">
        <w:rPr>
          <w:rFonts w:ascii="Calibri" w:hAnsi="Calibri" w:cs="Calibri"/>
          <w:color w:val="000000"/>
          <w:szCs w:val="22"/>
        </w:rPr>
        <w:t>stala się</w:t>
      </w:r>
      <w:r w:rsidR="002A588D" w:rsidRPr="00CF0861">
        <w:rPr>
          <w:rFonts w:ascii="Calibri" w:hAnsi="Calibri" w:cs="Calibri"/>
          <w:color w:val="000000"/>
          <w:szCs w:val="22"/>
        </w:rPr>
        <w:t>:</w:t>
      </w:r>
      <w:r w:rsidR="007665DE" w:rsidRPr="00CF0861">
        <w:rPr>
          <w:rFonts w:ascii="Calibri" w:hAnsi="Calibri" w:cs="Calibri"/>
          <w:color w:val="000000"/>
          <w:szCs w:val="22"/>
        </w:rPr>
        <w:t xml:space="preserve"> </w:t>
      </w:r>
    </w:p>
    <w:p w14:paraId="033D85FB" w14:textId="1772D308" w:rsidR="00773396" w:rsidRPr="00CF0861" w:rsidRDefault="00686C8A" w:rsidP="00B31B3D">
      <w:pPr>
        <w:numPr>
          <w:ilvl w:val="1"/>
          <w:numId w:val="11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773396"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45% powierzchni działki budowlanej, </w:t>
      </w:r>
    </w:p>
    <w:p w14:paraId="6A49A9AD" w14:textId="0B24D534" w:rsidR="00773396" w:rsidRPr="00CF0861" w:rsidRDefault="00686C8A" w:rsidP="00B31B3D">
      <w:pPr>
        <w:numPr>
          <w:ilvl w:val="1"/>
          <w:numId w:val="11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773396"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terenu biologicznie czynnego nie może być niższy niż 35% powierzchni działki budowlanej.</w:t>
      </w:r>
    </w:p>
    <w:p w14:paraId="26FF343C" w14:textId="3BC0C9CE" w:rsidR="00773396" w:rsidRPr="00CF0861" w:rsidRDefault="00773396" w:rsidP="00B31B3D">
      <w:pPr>
        <w:numPr>
          <w:ilvl w:val="1"/>
          <w:numId w:val="113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1,8;</w:t>
      </w:r>
    </w:p>
    <w:p w14:paraId="2FC39793" w14:textId="5E5BCD44" w:rsidR="00773396" w:rsidRPr="00CF0861" w:rsidRDefault="00773396" w:rsidP="00B31B3D">
      <w:pPr>
        <w:numPr>
          <w:ilvl w:val="1"/>
          <w:numId w:val="113"/>
        </w:numPr>
        <w:jc w:val="both"/>
        <w:rPr>
          <w:rFonts w:ascii="Calibri" w:hAnsi="Calibri" w:cs="Calibri"/>
          <w:color w:val="000000"/>
          <w:sz w:val="22"/>
          <w:szCs w:val="22"/>
        </w:rPr>
      </w:pPr>
      <w:r w:rsidRPr="00CF0861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0,70.</w:t>
      </w:r>
    </w:p>
    <w:p w14:paraId="3CEA8BB1" w14:textId="6770C34B" w:rsidR="0000787A" w:rsidRPr="00CF0861" w:rsidRDefault="0000787A" w:rsidP="00B31B3D">
      <w:pPr>
        <w:numPr>
          <w:ilvl w:val="0"/>
          <w:numId w:val="49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F0861">
        <w:rPr>
          <w:rFonts w:ascii="Calibri" w:hAnsi="Calibri" w:cs="Calibri"/>
          <w:color w:val="000000"/>
          <w:sz w:val="22"/>
          <w:szCs w:val="22"/>
        </w:rPr>
        <w:t>Dla istniejącej zabudowy  ustala się możliwość zmian w zagospodarowaniu jedynie w sytuacjach gdy  nie zostaną przekroczone ustalone wskaźniki i parametry zabudowy</w:t>
      </w:r>
      <w:r w:rsidR="007665DE" w:rsidRPr="00CF0861">
        <w:rPr>
          <w:rFonts w:ascii="Calibri" w:hAnsi="Calibri" w:cs="Calibri"/>
          <w:color w:val="000000"/>
          <w:sz w:val="22"/>
          <w:szCs w:val="22"/>
        </w:rPr>
        <w:t xml:space="preserve"> ustalone  w ust. 6 i 7</w:t>
      </w:r>
      <w:r w:rsidRPr="00CF0861">
        <w:rPr>
          <w:rFonts w:ascii="Calibri" w:hAnsi="Calibri" w:cs="Calibri"/>
          <w:color w:val="000000"/>
          <w:sz w:val="22"/>
          <w:szCs w:val="22"/>
        </w:rPr>
        <w:t>; dla sytuacji  gdy ustalone wskaźniki i parametry są już przekroczone utrzymuje się stan istniejący.</w:t>
      </w:r>
    </w:p>
    <w:p w14:paraId="3B3779FB" w14:textId="77777777" w:rsidR="00434BE9" w:rsidRPr="00DB2E50" w:rsidRDefault="00434BE9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BE6AC2B" w14:textId="531887C5" w:rsidR="00652F72" w:rsidRPr="00DB2E50" w:rsidRDefault="00652F7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 w:themeColor="text1"/>
          <w:szCs w:val="22"/>
        </w:rPr>
      </w:pPr>
      <w:r w:rsidRPr="00DB2E50">
        <w:rPr>
          <w:rFonts w:ascii="Calibri" w:hAnsi="Calibri" w:cs="Calibri"/>
          <w:b/>
          <w:color w:val="000000" w:themeColor="text1"/>
          <w:szCs w:val="22"/>
        </w:rPr>
        <w:t>§3</w:t>
      </w:r>
      <w:r w:rsidR="000271E9" w:rsidRPr="00DB2E50">
        <w:rPr>
          <w:rFonts w:ascii="Calibri" w:hAnsi="Calibri" w:cs="Calibri"/>
          <w:b/>
          <w:color w:val="000000" w:themeColor="text1"/>
          <w:szCs w:val="22"/>
        </w:rPr>
        <w:t>1</w:t>
      </w:r>
      <w:r w:rsidRPr="00DB2E50">
        <w:rPr>
          <w:rFonts w:ascii="Calibri" w:hAnsi="Calibri" w:cs="Calibri"/>
          <w:b/>
          <w:color w:val="000000" w:themeColor="text1"/>
          <w:szCs w:val="22"/>
        </w:rPr>
        <w:t>.</w:t>
      </w:r>
    </w:p>
    <w:p w14:paraId="2E858407" w14:textId="6D4DDD60" w:rsidR="006855DF" w:rsidRPr="00DB2E50" w:rsidRDefault="002479E8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 xml:space="preserve">Wyznacza się </w:t>
      </w:r>
      <w:r w:rsidRPr="00DB2E50">
        <w:rPr>
          <w:rFonts w:ascii="Calibri" w:hAnsi="Calibri" w:cs="Calibri"/>
          <w:b/>
          <w:szCs w:val="22"/>
        </w:rPr>
        <w:t xml:space="preserve">TERENY </w:t>
      </w:r>
      <w:r w:rsidR="00C85A8D" w:rsidRPr="00DB2E50">
        <w:rPr>
          <w:rFonts w:ascii="Calibri" w:hAnsi="Calibri" w:cs="Calibri"/>
          <w:b/>
          <w:szCs w:val="22"/>
        </w:rPr>
        <w:t xml:space="preserve">ZABUDOWY PRODUKCYJNO-USŁUGOWEJ </w:t>
      </w:r>
      <w:r w:rsidR="00F742A1">
        <w:rPr>
          <w:rFonts w:ascii="Calibri" w:hAnsi="Calibri" w:cs="Calibri"/>
          <w:b/>
          <w:szCs w:val="22"/>
        </w:rPr>
        <w:t xml:space="preserve"> </w:t>
      </w:r>
      <w:r w:rsidRPr="00DB2E50">
        <w:rPr>
          <w:rFonts w:ascii="Calibri" w:hAnsi="Calibri" w:cs="Calibri"/>
          <w:b/>
          <w:szCs w:val="22"/>
        </w:rPr>
        <w:t>(P</w:t>
      </w:r>
      <w:r w:rsidR="00C85A8D" w:rsidRPr="00DB2E50">
        <w:rPr>
          <w:rFonts w:ascii="Calibri" w:hAnsi="Calibri" w:cs="Calibri"/>
          <w:b/>
          <w:szCs w:val="22"/>
        </w:rPr>
        <w:t xml:space="preserve">U: </w:t>
      </w:r>
      <w:r w:rsidR="00072ECB" w:rsidRPr="00DB2E50">
        <w:rPr>
          <w:rFonts w:ascii="Calibri" w:hAnsi="Calibri" w:cs="Calibri"/>
          <w:b/>
          <w:szCs w:val="22"/>
        </w:rPr>
        <w:t>A.</w:t>
      </w:r>
      <w:r w:rsidR="00C85A8D" w:rsidRPr="00DB2E50">
        <w:rPr>
          <w:rFonts w:ascii="Calibri" w:hAnsi="Calibri" w:cs="Calibri"/>
          <w:b/>
          <w:szCs w:val="22"/>
        </w:rPr>
        <w:t>1PU</w:t>
      </w:r>
      <w:r w:rsidR="00072ECB" w:rsidRPr="00DB2E50">
        <w:rPr>
          <w:rFonts w:ascii="Calibri" w:hAnsi="Calibri" w:cs="Calibri"/>
          <w:b/>
          <w:szCs w:val="22"/>
        </w:rPr>
        <w:t xml:space="preserve"> – A.2PU</w:t>
      </w:r>
      <w:r w:rsidRPr="00DB2E50">
        <w:rPr>
          <w:rFonts w:ascii="Calibri" w:hAnsi="Calibri" w:cs="Calibri"/>
          <w:b/>
          <w:szCs w:val="22"/>
        </w:rPr>
        <w:t>)</w:t>
      </w:r>
      <w:r w:rsidR="003012D7" w:rsidRPr="00DB2E50">
        <w:rPr>
          <w:rFonts w:ascii="Calibri" w:hAnsi="Calibri" w:cs="Calibri"/>
          <w:szCs w:val="22"/>
        </w:rPr>
        <w:t>.</w:t>
      </w:r>
    </w:p>
    <w:p w14:paraId="710B5EF2" w14:textId="2C552D74" w:rsidR="00591AB2" w:rsidRPr="00DB2E50" w:rsidRDefault="002479E8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podstawowe:</w:t>
      </w:r>
      <w:r w:rsidR="00E83A1F" w:rsidRPr="00DB2E50">
        <w:rPr>
          <w:rFonts w:ascii="Calibri" w:hAnsi="Calibri" w:cs="Calibri"/>
          <w:color w:val="000000"/>
          <w:szCs w:val="22"/>
        </w:rPr>
        <w:t xml:space="preserve"> </w:t>
      </w:r>
      <w:r w:rsidR="002B3831" w:rsidRPr="00DB2E50">
        <w:rPr>
          <w:rFonts w:ascii="Calibri" w:hAnsi="Calibri" w:cs="Calibri"/>
          <w:color w:val="000000"/>
          <w:szCs w:val="22"/>
        </w:rPr>
        <w:t xml:space="preserve">zabudowa produkcyjna </w:t>
      </w:r>
      <w:r w:rsidR="002B3831" w:rsidRPr="00DB2E50">
        <w:rPr>
          <w:rFonts w:ascii="Calibri" w:hAnsi="Calibri" w:cs="Calibri"/>
          <w:color w:val="000000" w:themeColor="text1"/>
          <w:szCs w:val="22"/>
        </w:rPr>
        <w:t>związana z funkcjonowaniem tartaku</w:t>
      </w:r>
      <w:r w:rsidR="00E83A1F" w:rsidRPr="00DB2E50">
        <w:rPr>
          <w:rFonts w:ascii="Calibri" w:hAnsi="Calibri" w:cs="Calibri"/>
          <w:color w:val="000000" w:themeColor="text1"/>
          <w:szCs w:val="22"/>
        </w:rPr>
        <w:t xml:space="preserve">. </w:t>
      </w:r>
    </w:p>
    <w:p w14:paraId="49DA7210" w14:textId="74C2CCCE" w:rsidR="00E83A1F" w:rsidRPr="00DB2E50" w:rsidRDefault="00E83A1F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szCs w:val="22"/>
        </w:rPr>
        <w:t>Przeznaczenia dopuszczalne:</w:t>
      </w:r>
    </w:p>
    <w:p w14:paraId="3CA04677" w14:textId="6D0A56BE" w:rsidR="00A56845" w:rsidRPr="00DB2E50" w:rsidRDefault="009029BE" w:rsidP="00B31B3D">
      <w:pPr>
        <w:pStyle w:val="standard"/>
        <w:numPr>
          <w:ilvl w:val="0"/>
          <w:numId w:val="5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obiekty administracyjne, usługowe.</w:t>
      </w:r>
      <w:r w:rsidR="00591AB2" w:rsidRPr="00DB2E50">
        <w:rPr>
          <w:rFonts w:ascii="Calibri" w:hAnsi="Calibri" w:cs="Calibri"/>
          <w:szCs w:val="22"/>
        </w:rPr>
        <w:t xml:space="preserve"> </w:t>
      </w:r>
    </w:p>
    <w:p w14:paraId="6FCFDCA6" w14:textId="3ACE84C6" w:rsidR="00A56845" w:rsidRPr="00DB2E50" w:rsidRDefault="00591AB2" w:rsidP="00B31B3D">
      <w:pPr>
        <w:pStyle w:val="standard"/>
        <w:numPr>
          <w:ilvl w:val="0"/>
          <w:numId w:val="50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DB2E50">
        <w:rPr>
          <w:rFonts w:ascii="Calibri" w:hAnsi="Calibri" w:cs="Calibri"/>
          <w:szCs w:val="22"/>
        </w:rPr>
        <w:t>place manewrowe</w:t>
      </w:r>
      <w:r w:rsidR="00A56845" w:rsidRPr="00DB2E50">
        <w:rPr>
          <w:rFonts w:ascii="Calibri" w:hAnsi="Calibri" w:cs="Calibri"/>
          <w:szCs w:val="22"/>
        </w:rPr>
        <w:t>, składowe.</w:t>
      </w:r>
      <w:r w:rsidRPr="00DB2E50">
        <w:rPr>
          <w:rFonts w:ascii="Calibri" w:hAnsi="Calibri" w:cs="Calibri"/>
          <w:szCs w:val="22"/>
        </w:rPr>
        <w:t xml:space="preserve"> </w:t>
      </w:r>
    </w:p>
    <w:p w14:paraId="1FEC28A5" w14:textId="77777777" w:rsidR="002479E8" w:rsidRPr="00DB2E50" w:rsidRDefault="002479E8" w:rsidP="00B31B3D">
      <w:pPr>
        <w:pStyle w:val="standard"/>
        <w:keepNext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ind w:left="357" w:hanging="357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lastRenderedPageBreak/>
        <w:t xml:space="preserve">Przeznaczenie towarzyszące: </w:t>
      </w:r>
    </w:p>
    <w:p w14:paraId="2FD96468" w14:textId="77777777" w:rsidR="009029BE" w:rsidRPr="00DB2E50" w:rsidRDefault="009029BE" w:rsidP="00B31B3D">
      <w:pPr>
        <w:numPr>
          <w:ilvl w:val="0"/>
          <w:numId w:val="5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41EDA726" w14:textId="7D7ED14D" w:rsidR="009029BE" w:rsidRPr="00DB2E50" w:rsidRDefault="009029BE" w:rsidP="00B31B3D">
      <w:pPr>
        <w:numPr>
          <w:ilvl w:val="0"/>
          <w:numId w:val="5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dojazdy, ciągi pieszo-jezdne, ciągi piesze;</w:t>
      </w:r>
    </w:p>
    <w:p w14:paraId="2B6C38A8" w14:textId="77777777" w:rsidR="009029BE" w:rsidRPr="00DB2E50" w:rsidRDefault="009029BE" w:rsidP="00B31B3D">
      <w:pPr>
        <w:numPr>
          <w:ilvl w:val="0"/>
          <w:numId w:val="5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miejsca postojowe; </w:t>
      </w:r>
    </w:p>
    <w:p w14:paraId="71C64C49" w14:textId="77777777" w:rsidR="009029BE" w:rsidRPr="00DB2E50" w:rsidRDefault="009029BE" w:rsidP="00B31B3D">
      <w:pPr>
        <w:numPr>
          <w:ilvl w:val="0"/>
          <w:numId w:val="5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garaże, wiaty, budynki gospodarcze;</w:t>
      </w:r>
    </w:p>
    <w:p w14:paraId="6F835443" w14:textId="77777777" w:rsidR="009029BE" w:rsidRPr="00DB2E50" w:rsidRDefault="009029BE" w:rsidP="00B31B3D">
      <w:pPr>
        <w:numPr>
          <w:ilvl w:val="0"/>
          <w:numId w:val="51"/>
        </w:numPr>
        <w:spacing w:line="276" w:lineRule="auto"/>
        <w:jc w:val="both"/>
        <w:rPr>
          <w:rFonts w:ascii="Calibri" w:eastAsia="TimesNewRoman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obiekty, sieci i urządzenia infrastruktury technicznej.</w:t>
      </w:r>
    </w:p>
    <w:p w14:paraId="22BFBEA6" w14:textId="22EF2E3E" w:rsidR="003E7A74" w:rsidRPr="00DB2E50" w:rsidRDefault="003E7A74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Zakazuje się </w:t>
      </w:r>
      <w:r w:rsidRPr="00DB2E50">
        <w:rPr>
          <w:rFonts w:ascii="Calibri" w:hAnsi="Calibri" w:cs="Calibri"/>
          <w:color w:val="000000" w:themeColor="text1"/>
          <w:szCs w:val="22"/>
        </w:rPr>
        <w:t>realizacji</w:t>
      </w:r>
      <w:r w:rsidR="00F2733D" w:rsidRPr="00DB2E50">
        <w:rPr>
          <w:rFonts w:ascii="Calibri" w:hAnsi="Calibri" w:cs="Calibri"/>
          <w:color w:val="000000" w:themeColor="text1"/>
          <w:szCs w:val="22"/>
        </w:rPr>
        <w:t xml:space="preserve"> </w:t>
      </w:r>
      <w:r w:rsidR="00AE0026" w:rsidRPr="00DB2E50">
        <w:rPr>
          <w:rFonts w:ascii="Calibri" w:hAnsi="Calibri" w:cs="Calibri"/>
          <w:color w:val="000000" w:themeColor="text1"/>
          <w:szCs w:val="22"/>
        </w:rPr>
        <w:t>urządzeń pozyskujących energię z wiatru oraz z biogazu.</w:t>
      </w:r>
    </w:p>
    <w:p w14:paraId="3101B189" w14:textId="58CFF51D" w:rsidR="003E7A74" w:rsidRPr="00DB2E50" w:rsidRDefault="009029BE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Ustala się z</w:t>
      </w:r>
      <w:r w:rsidR="00B81818" w:rsidRPr="00DB2E50">
        <w:rPr>
          <w:rFonts w:ascii="Calibri" w:hAnsi="Calibri" w:cs="Calibri"/>
          <w:color w:val="000000"/>
          <w:szCs w:val="22"/>
        </w:rPr>
        <w:t>asady zagospodarowania terenu</w:t>
      </w:r>
      <w:r w:rsidRPr="00DB2E50">
        <w:rPr>
          <w:rFonts w:ascii="Calibri" w:hAnsi="Calibri" w:cs="Calibri"/>
          <w:color w:val="000000"/>
          <w:szCs w:val="22"/>
        </w:rPr>
        <w:t xml:space="preserve"> jak dla terenów </w:t>
      </w:r>
      <w:r w:rsidRPr="00DB2E50">
        <w:rPr>
          <w:rFonts w:ascii="Calibri" w:hAnsi="Calibri" w:cs="Calibri"/>
          <w:b/>
          <w:color w:val="000000"/>
          <w:szCs w:val="22"/>
        </w:rPr>
        <w:t>U</w:t>
      </w:r>
      <w:r w:rsidRPr="00DB2E50">
        <w:rPr>
          <w:rFonts w:ascii="Calibri" w:hAnsi="Calibri" w:cs="Calibri"/>
          <w:color w:val="000000"/>
          <w:szCs w:val="22"/>
        </w:rPr>
        <w:t>.</w:t>
      </w:r>
    </w:p>
    <w:p w14:paraId="78D71624" w14:textId="328D36EF" w:rsidR="002A6514" w:rsidRPr="00DB2E50" w:rsidRDefault="006B0386" w:rsidP="00B31B3D">
      <w:pPr>
        <w:pStyle w:val="standard"/>
        <w:numPr>
          <w:ilvl w:val="0"/>
          <w:numId w:val="9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>U</w:t>
      </w:r>
      <w:r>
        <w:rPr>
          <w:rFonts w:ascii="Calibri" w:hAnsi="Calibri" w:cs="Calibri"/>
          <w:color w:val="000000"/>
          <w:szCs w:val="22"/>
        </w:rPr>
        <w:t>stala się</w:t>
      </w:r>
      <w:r w:rsidR="002A6514" w:rsidRPr="00DB2E50">
        <w:rPr>
          <w:rFonts w:ascii="Calibri" w:hAnsi="Calibri" w:cs="Calibri"/>
          <w:color w:val="000000"/>
          <w:szCs w:val="22"/>
        </w:rPr>
        <w:t xml:space="preserve">: </w:t>
      </w:r>
    </w:p>
    <w:p w14:paraId="22781F4A" w14:textId="18FB15F2" w:rsidR="00C71C61" w:rsidRPr="00C71C61" w:rsidRDefault="00686C8A" w:rsidP="00B31B3D">
      <w:pPr>
        <w:numPr>
          <w:ilvl w:val="1"/>
          <w:numId w:val="11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C71C61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</w:t>
      </w:r>
      <w:r w:rsidR="00C71C61">
        <w:rPr>
          <w:rFonts w:ascii="Calibri" w:eastAsia="TimesNewRoman" w:hAnsi="Calibri" w:cs="Calibri"/>
          <w:color w:val="000000" w:themeColor="text1"/>
          <w:sz w:val="22"/>
          <w:szCs w:val="22"/>
        </w:rPr>
        <w:t>50</w:t>
      </w:r>
      <w:r w:rsidR="00C71C61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% powierzchni działki budowlanej, </w:t>
      </w:r>
    </w:p>
    <w:p w14:paraId="755511ED" w14:textId="4B97326B" w:rsidR="00C71C61" w:rsidRPr="00C71C61" w:rsidRDefault="00686C8A" w:rsidP="00B31B3D">
      <w:pPr>
        <w:numPr>
          <w:ilvl w:val="1"/>
          <w:numId w:val="11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</w:t>
      </w:r>
      <w:r w:rsidR="00C71C61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powierzchni terenu biologicznie czynnego nie może być niższy niż 3</w:t>
      </w:r>
      <w:r w:rsidR="00C71C61">
        <w:rPr>
          <w:rFonts w:ascii="Calibri" w:eastAsia="TimesNewRoman" w:hAnsi="Calibri" w:cs="Calibri"/>
          <w:color w:val="000000" w:themeColor="text1"/>
          <w:sz w:val="22"/>
          <w:szCs w:val="22"/>
        </w:rPr>
        <w:t>0</w:t>
      </w:r>
      <w:r w:rsidR="00C71C61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5B9DAC34" w14:textId="70E693F8" w:rsidR="00C71C61" w:rsidRPr="00C71C61" w:rsidRDefault="00C71C61" w:rsidP="00B31B3D">
      <w:pPr>
        <w:numPr>
          <w:ilvl w:val="1"/>
          <w:numId w:val="114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5</w:t>
      </w:r>
      <w:r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17CDB9AB" w14:textId="77777777" w:rsidR="00C71C61" w:rsidRPr="00F11060" w:rsidRDefault="00C71C61" w:rsidP="00B31B3D">
      <w:pPr>
        <w:numPr>
          <w:ilvl w:val="1"/>
          <w:numId w:val="114"/>
        </w:numPr>
        <w:jc w:val="both"/>
        <w:rPr>
          <w:rFonts w:eastAsia="TimesNewRoman" w:cs="Calibri"/>
          <w:color w:val="000000"/>
        </w:rPr>
      </w:pPr>
      <w:r w:rsidRPr="00F11060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0,70.</w:t>
      </w:r>
    </w:p>
    <w:p w14:paraId="6F877DBD" w14:textId="70E1E824" w:rsidR="00B81818" w:rsidRPr="00027481" w:rsidRDefault="009029BE" w:rsidP="00B31B3D">
      <w:pPr>
        <w:pStyle w:val="Akapitzlist"/>
        <w:numPr>
          <w:ilvl w:val="0"/>
          <w:numId w:val="99"/>
        </w:num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 w:themeColor="text1"/>
        </w:rPr>
      </w:pPr>
      <w:r w:rsidRPr="00027481">
        <w:rPr>
          <w:rFonts w:cs="Calibri"/>
          <w:color w:val="000000"/>
        </w:rPr>
        <w:t>Dla istniejącej zabudowy  ustala się możliwość zmian w zagospodarowaniu jedynie w sytuacjach gdy  nie zostaną przekroczone ustalone wskaźniki i parametry zabudowy ustalone  w ust. 6 i 7; dla sytuacji  gdy ustalone wskaźniki i parametry są już przekroczone utrzymuje się stan istniejący.</w:t>
      </w:r>
      <w:r w:rsidR="00AE0026" w:rsidRPr="00027481">
        <w:rPr>
          <w:rFonts w:cs="Calibri"/>
          <w:color w:val="000000" w:themeColor="text1"/>
        </w:rPr>
        <w:t xml:space="preserve"> </w:t>
      </w:r>
    </w:p>
    <w:p w14:paraId="48E59EA5" w14:textId="77777777" w:rsidR="005736AC" w:rsidRDefault="005736AC" w:rsidP="005736AC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7A3C3535" w14:textId="16F71474" w:rsidR="005736AC" w:rsidRPr="00F90876" w:rsidRDefault="005736AC" w:rsidP="005736AC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b/>
          <w:color w:val="000000"/>
          <w:szCs w:val="22"/>
        </w:rPr>
        <w:t>§3</w:t>
      </w:r>
      <w:r>
        <w:rPr>
          <w:rFonts w:ascii="Calibri" w:hAnsi="Calibri" w:cs="Calibri"/>
          <w:b/>
          <w:color w:val="000000"/>
          <w:szCs w:val="22"/>
        </w:rPr>
        <w:t>2</w:t>
      </w:r>
      <w:r w:rsidRPr="00F90876">
        <w:rPr>
          <w:rFonts w:ascii="Calibri" w:hAnsi="Calibri" w:cs="Calibri"/>
          <w:b/>
          <w:color w:val="000000"/>
          <w:szCs w:val="22"/>
        </w:rPr>
        <w:t>.</w:t>
      </w:r>
    </w:p>
    <w:p w14:paraId="72D21C20" w14:textId="77777777" w:rsidR="005736AC" w:rsidRPr="000B4E14" w:rsidRDefault="005736AC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Wyznacza się </w:t>
      </w:r>
      <w:r w:rsidRPr="00F90876">
        <w:rPr>
          <w:rFonts w:ascii="Calibri" w:hAnsi="Calibri" w:cs="Calibri"/>
          <w:b/>
          <w:color w:val="000000"/>
          <w:szCs w:val="22"/>
        </w:rPr>
        <w:t xml:space="preserve">TERENY USŁUG </w:t>
      </w:r>
      <w:r w:rsidRPr="000B4E14">
        <w:rPr>
          <w:rFonts w:ascii="Calibri" w:hAnsi="Calibri" w:cs="Calibri"/>
          <w:b/>
          <w:color w:val="000000"/>
          <w:szCs w:val="22"/>
        </w:rPr>
        <w:t xml:space="preserve">TURYSTYCZNYCH (UT: </w:t>
      </w:r>
      <w:r w:rsidRPr="000B4E14">
        <w:rPr>
          <w:rFonts w:ascii="Calibri" w:hAnsi="Calibri" w:cs="Calibri"/>
          <w:b/>
          <w:bCs/>
          <w:szCs w:val="22"/>
        </w:rPr>
        <w:t>A.1UT</w:t>
      </w:r>
      <w:r w:rsidRPr="000B4E14">
        <w:rPr>
          <w:rFonts w:ascii="Calibri" w:hAnsi="Calibri" w:cs="Calibri"/>
          <w:b/>
          <w:color w:val="000000"/>
          <w:szCs w:val="22"/>
        </w:rPr>
        <w:t>)</w:t>
      </w:r>
      <w:r w:rsidRPr="000B4E14">
        <w:rPr>
          <w:rFonts w:ascii="Calibri" w:hAnsi="Calibri" w:cs="Calibri"/>
          <w:color w:val="000000"/>
          <w:szCs w:val="22"/>
        </w:rPr>
        <w:t>.</w:t>
      </w:r>
    </w:p>
    <w:p w14:paraId="018DEACB" w14:textId="77777777" w:rsidR="005736AC" w:rsidRPr="00F90876" w:rsidRDefault="005736AC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podstawowe: zabudowa usługowa, w tym zamieszkania zbiorowego, o profilu turystyczno-rekreacyjnym.</w:t>
      </w:r>
    </w:p>
    <w:p w14:paraId="3C752844" w14:textId="77777777" w:rsidR="005736AC" w:rsidRPr="00F90876" w:rsidRDefault="005736AC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dopuszczalne:</w:t>
      </w:r>
    </w:p>
    <w:p w14:paraId="75968D38" w14:textId="77777777" w:rsidR="005736AC" w:rsidRPr="00F90876" w:rsidRDefault="005736AC" w:rsidP="00B31B3D">
      <w:pPr>
        <w:numPr>
          <w:ilvl w:val="0"/>
          <w:numId w:val="10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sz w:val="22"/>
          <w:szCs w:val="22"/>
        </w:rPr>
        <w:t>wolnostojące budynki zaplecza administracyjnego i socjalnego;</w:t>
      </w:r>
    </w:p>
    <w:p w14:paraId="2BB4A4D1" w14:textId="77777777" w:rsidR="005736AC" w:rsidRPr="00F90876" w:rsidRDefault="005736AC" w:rsidP="00B31B3D">
      <w:pPr>
        <w:numPr>
          <w:ilvl w:val="0"/>
          <w:numId w:val="10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garaże, wiaty, budynki gospodarcze</w:t>
      </w:r>
      <w:r w:rsidRPr="00F90876">
        <w:rPr>
          <w:rFonts w:ascii="Calibri" w:hAnsi="Calibri" w:cs="Calibri"/>
          <w:sz w:val="22"/>
          <w:szCs w:val="22"/>
        </w:rPr>
        <w:t>.</w:t>
      </w:r>
    </w:p>
    <w:p w14:paraId="4C23A8FC" w14:textId="77777777" w:rsidR="005736AC" w:rsidRPr="00F90876" w:rsidRDefault="005736AC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Przeznaczenie towarzyszące:</w:t>
      </w:r>
    </w:p>
    <w:p w14:paraId="0F16BB31" w14:textId="77777777" w:rsidR="005736AC" w:rsidRPr="00F90876" w:rsidRDefault="005736AC" w:rsidP="00B31B3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zieleń urządzona, w tym zieleń o charakterze izolacyjnym; </w:t>
      </w:r>
    </w:p>
    <w:p w14:paraId="76181300" w14:textId="77777777" w:rsidR="005736AC" w:rsidRPr="00F90876" w:rsidRDefault="005736AC" w:rsidP="00B31B3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dojazdy, ciągi pieszo-jezdne, trasy rowerowe, ciągi piesze;</w:t>
      </w:r>
    </w:p>
    <w:p w14:paraId="149DDCCA" w14:textId="77777777" w:rsidR="005736AC" w:rsidRPr="00F90876" w:rsidRDefault="005736AC" w:rsidP="00B31B3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 xml:space="preserve">miejsca postojowe; </w:t>
      </w:r>
    </w:p>
    <w:p w14:paraId="072BF98B" w14:textId="77777777" w:rsidR="005736AC" w:rsidRPr="00F90876" w:rsidRDefault="005736AC" w:rsidP="00B31B3D">
      <w:pPr>
        <w:numPr>
          <w:ilvl w:val="0"/>
          <w:numId w:val="104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90876">
        <w:rPr>
          <w:rFonts w:ascii="Calibri" w:hAnsi="Calibri" w:cs="Calibri"/>
          <w:color w:val="000000"/>
          <w:sz w:val="22"/>
          <w:szCs w:val="22"/>
        </w:rPr>
        <w:t>terenowe urządzenia sportu 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90876">
        <w:rPr>
          <w:rFonts w:ascii="Calibri" w:hAnsi="Calibri" w:cs="Calibri"/>
          <w:color w:val="000000"/>
          <w:sz w:val="22"/>
          <w:szCs w:val="22"/>
        </w:rPr>
        <w:t xml:space="preserve">rekreacji; </w:t>
      </w:r>
    </w:p>
    <w:p w14:paraId="3D10F9E6" w14:textId="77777777" w:rsidR="005736AC" w:rsidRPr="00F90876" w:rsidRDefault="005736AC" w:rsidP="00B31B3D">
      <w:pPr>
        <w:pStyle w:val="standard"/>
        <w:numPr>
          <w:ilvl w:val="0"/>
          <w:numId w:val="10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>obiekty, sieci i urządzenia infrastruktury technicznej.</w:t>
      </w:r>
    </w:p>
    <w:p w14:paraId="4F4FD36E" w14:textId="77777777" w:rsidR="005736AC" w:rsidRPr="00F90876" w:rsidRDefault="005736AC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Cs w:val="22"/>
        </w:rPr>
      </w:pPr>
      <w:r w:rsidRPr="00F90876">
        <w:rPr>
          <w:rFonts w:ascii="Calibri" w:hAnsi="Calibri" w:cs="Calibri"/>
          <w:color w:val="000000"/>
          <w:szCs w:val="22"/>
        </w:rPr>
        <w:t xml:space="preserve">Ustala się zasady zagospodarowania jak dla terenów </w:t>
      </w:r>
      <w:r w:rsidRPr="00F90876">
        <w:rPr>
          <w:rFonts w:ascii="Calibri" w:hAnsi="Calibri" w:cs="Calibri"/>
          <w:b/>
          <w:color w:val="000000"/>
          <w:szCs w:val="22"/>
        </w:rPr>
        <w:t>U</w:t>
      </w:r>
      <w:r w:rsidRPr="00F90876">
        <w:rPr>
          <w:rFonts w:ascii="Calibri" w:hAnsi="Calibri" w:cs="Calibri"/>
          <w:color w:val="000000"/>
          <w:szCs w:val="22"/>
        </w:rPr>
        <w:t>.</w:t>
      </w:r>
    </w:p>
    <w:p w14:paraId="446F0BDC" w14:textId="305D21A0" w:rsidR="005736AC" w:rsidRPr="00F90876" w:rsidRDefault="006B0386" w:rsidP="00B31B3D">
      <w:pPr>
        <w:pStyle w:val="standard"/>
        <w:numPr>
          <w:ilvl w:val="0"/>
          <w:numId w:val="102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 w:themeColor="text1"/>
          <w:szCs w:val="22"/>
        </w:rPr>
      </w:pPr>
      <w:r>
        <w:rPr>
          <w:rFonts w:ascii="Calibri" w:hAnsi="Calibri" w:cs="Calibri"/>
          <w:color w:val="000000" w:themeColor="text1"/>
          <w:szCs w:val="22"/>
        </w:rPr>
        <w:t xml:space="preserve"> U</w:t>
      </w:r>
      <w:r>
        <w:rPr>
          <w:rFonts w:ascii="Calibri" w:hAnsi="Calibri" w:cs="Calibri"/>
          <w:color w:val="000000"/>
          <w:szCs w:val="22"/>
        </w:rPr>
        <w:t>stala się</w:t>
      </w:r>
      <w:r w:rsidR="005736AC" w:rsidRPr="00F90876">
        <w:rPr>
          <w:rFonts w:ascii="Calibri" w:hAnsi="Calibri" w:cs="Calibri"/>
          <w:color w:val="000000" w:themeColor="text1"/>
          <w:szCs w:val="22"/>
        </w:rPr>
        <w:t xml:space="preserve">: </w:t>
      </w:r>
    </w:p>
    <w:p w14:paraId="649E9A18" w14:textId="5EF84A2E" w:rsidR="00C33156" w:rsidRPr="00C71C61" w:rsidRDefault="007C1761" w:rsidP="00B31B3D">
      <w:pPr>
        <w:numPr>
          <w:ilvl w:val="1"/>
          <w:numId w:val="11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C33156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zabudowy nie może przekroczyć </w:t>
      </w:r>
      <w:r w:rsidR="00C33156">
        <w:rPr>
          <w:rFonts w:ascii="Calibri" w:eastAsia="TimesNewRoman" w:hAnsi="Calibri" w:cs="Calibri"/>
          <w:color w:val="000000" w:themeColor="text1"/>
          <w:sz w:val="22"/>
          <w:szCs w:val="22"/>
        </w:rPr>
        <w:t>40</w:t>
      </w:r>
      <w:r w:rsidR="00C33156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% powierzchni działki budowlanej, </w:t>
      </w:r>
    </w:p>
    <w:p w14:paraId="338A677B" w14:textId="51D4F762" w:rsidR="00C33156" w:rsidRPr="00C71C61" w:rsidRDefault="007C1761" w:rsidP="00B31B3D">
      <w:pPr>
        <w:numPr>
          <w:ilvl w:val="1"/>
          <w:numId w:val="11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>
        <w:rPr>
          <w:rFonts w:ascii="Calibri" w:eastAsia="TimesNewRoman" w:hAnsi="Calibri" w:cs="Calibri"/>
          <w:color w:val="000000" w:themeColor="text1"/>
          <w:sz w:val="22"/>
          <w:szCs w:val="22"/>
        </w:rPr>
        <w:t>udział</w:t>
      </w:r>
      <w:r w:rsidR="00C33156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 xml:space="preserve"> powierzchni terenu biologicznie czynnego nie może być niższy niż </w:t>
      </w:r>
      <w:r w:rsidR="00C33156">
        <w:rPr>
          <w:rFonts w:ascii="Calibri" w:eastAsia="TimesNewRoman" w:hAnsi="Calibri" w:cs="Calibri"/>
          <w:color w:val="000000" w:themeColor="text1"/>
          <w:sz w:val="22"/>
          <w:szCs w:val="22"/>
        </w:rPr>
        <w:t>40</w:t>
      </w:r>
      <w:r w:rsidR="00C33156"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% powierzchni działki budowlanej.</w:t>
      </w:r>
    </w:p>
    <w:p w14:paraId="5FB0AE93" w14:textId="72A96346" w:rsidR="00C33156" w:rsidRPr="00C71C61" w:rsidRDefault="00C33156" w:rsidP="00B31B3D">
      <w:pPr>
        <w:numPr>
          <w:ilvl w:val="1"/>
          <w:numId w:val="11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minimalna nadziemna intensywność zabudowy – 0,01, maksymalna nadziemna intensywność zabudowy – 1,</w:t>
      </w:r>
      <w:r>
        <w:rPr>
          <w:rFonts w:ascii="Calibri" w:eastAsia="TimesNewRoman" w:hAnsi="Calibri" w:cs="Calibri"/>
          <w:color w:val="000000" w:themeColor="text1"/>
          <w:sz w:val="22"/>
          <w:szCs w:val="22"/>
        </w:rPr>
        <w:t>4</w:t>
      </w:r>
      <w:r w:rsidRPr="00C71C61">
        <w:rPr>
          <w:rFonts w:ascii="Calibri" w:eastAsia="TimesNewRoman" w:hAnsi="Calibri" w:cs="Calibri"/>
          <w:color w:val="000000" w:themeColor="text1"/>
          <w:sz w:val="22"/>
          <w:szCs w:val="22"/>
        </w:rPr>
        <w:t>;</w:t>
      </w:r>
    </w:p>
    <w:p w14:paraId="7C6B8C41" w14:textId="77777777" w:rsidR="00C33156" w:rsidRDefault="00C33156" w:rsidP="00B31B3D">
      <w:pPr>
        <w:numPr>
          <w:ilvl w:val="1"/>
          <w:numId w:val="115"/>
        </w:numPr>
        <w:jc w:val="both"/>
        <w:rPr>
          <w:rFonts w:ascii="Calibri" w:eastAsia="TimesNewRoman" w:hAnsi="Calibri" w:cs="Calibri"/>
          <w:color w:val="000000" w:themeColor="text1"/>
          <w:sz w:val="22"/>
          <w:szCs w:val="22"/>
        </w:rPr>
      </w:pPr>
      <w:r w:rsidRPr="00687B98">
        <w:rPr>
          <w:rFonts w:ascii="Calibri" w:eastAsia="TimesNewRoman" w:hAnsi="Calibri" w:cs="Calibri"/>
          <w:color w:val="000000" w:themeColor="text1"/>
          <w:sz w:val="22"/>
          <w:szCs w:val="22"/>
        </w:rPr>
        <w:t>minimalna podziemna intensywność zabudowy – 0,01, maksymalna podziemna intensywność zabudowy – 0,70.</w:t>
      </w:r>
    </w:p>
    <w:p w14:paraId="131605F9" w14:textId="44561AD5" w:rsidR="005736AC" w:rsidRPr="00C76141" w:rsidRDefault="005736AC" w:rsidP="00B31B3D">
      <w:pPr>
        <w:numPr>
          <w:ilvl w:val="0"/>
          <w:numId w:val="102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C76141">
        <w:rPr>
          <w:rFonts w:ascii="Calibri" w:hAnsi="Calibri" w:cs="Calibri"/>
          <w:color w:val="000000" w:themeColor="text1"/>
          <w:sz w:val="22"/>
          <w:szCs w:val="22"/>
        </w:rPr>
        <w:t xml:space="preserve">Dla istniejącej zabudowy ustala się możliwość zmian w zagospodarowaniu jedynie w sytuacjach gdy nie zostaną przekroczone ustalone wskaźniki i parametry zabudowy w ust. 5 i 6; dla sytuacji gdy </w:t>
      </w:r>
      <w:r w:rsidRPr="00C76141">
        <w:rPr>
          <w:rFonts w:ascii="Calibri" w:hAnsi="Calibri" w:cs="Calibri"/>
          <w:color w:val="000000"/>
          <w:sz w:val="22"/>
          <w:szCs w:val="22"/>
        </w:rPr>
        <w:t>ustalone wskaźniki i parametry są już przekroczone utrzymuje się stan istniejący.</w:t>
      </w:r>
    </w:p>
    <w:p w14:paraId="7452A099" w14:textId="76DE0A4A" w:rsidR="00F514A1" w:rsidRPr="00DB2E50" w:rsidRDefault="00F514A1" w:rsidP="00DB2E5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F3DBB1C" w14:textId="7B1CF05B" w:rsidR="00D125E2" w:rsidRPr="00DB2E50" w:rsidRDefault="00D125E2" w:rsidP="00DB2E5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67648BF" w14:textId="02291C20" w:rsidR="00D125E2" w:rsidRPr="00DB2E50" w:rsidRDefault="00D125E2" w:rsidP="00DB2E50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825091" w:rsidRPr="00DB2E50">
        <w:rPr>
          <w:rFonts w:ascii="Calibri" w:hAnsi="Calibri" w:cs="Calibri"/>
          <w:b/>
          <w:color w:val="000000"/>
          <w:szCs w:val="22"/>
        </w:rPr>
        <w:t>3</w:t>
      </w:r>
      <w:r w:rsidR="00637FE6">
        <w:rPr>
          <w:rFonts w:ascii="Calibri" w:hAnsi="Calibri" w:cs="Calibri"/>
          <w:b/>
          <w:color w:val="000000"/>
          <w:szCs w:val="22"/>
        </w:rPr>
        <w:t>3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2D1C2B8" w14:textId="424631B2" w:rsidR="00D125E2" w:rsidRPr="00DB2E50" w:rsidRDefault="00D125E2" w:rsidP="00B31B3D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Wyznacza się </w:t>
      </w:r>
      <w:r w:rsidRPr="00DB2E50">
        <w:rPr>
          <w:rFonts w:ascii="Calibri" w:hAnsi="Calibri" w:cs="Calibri"/>
          <w:b/>
          <w:color w:val="000000"/>
          <w:szCs w:val="22"/>
        </w:rPr>
        <w:t xml:space="preserve">TERENY ZIELENI NIEURZĄDZONEJ </w:t>
      </w:r>
      <w:r w:rsidR="00F742A1">
        <w:rPr>
          <w:rFonts w:ascii="Calibri" w:hAnsi="Calibri" w:cs="Calibri"/>
          <w:b/>
          <w:color w:val="000000"/>
          <w:szCs w:val="22"/>
        </w:rPr>
        <w:t xml:space="preserve"> </w:t>
      </w:r>
      <w:r w:rsidRPr="00DB2E50">
        <w:rPr>
          <w:rFonts w:ascii="Calibri" w:hAnsi="Calibri" w:cs="Calibri"/>
          <w:b/>
          <w:color w:val="000000"/>
          <w:szCs w:val="22"/>
        </w:rPr>
        <w:t>(ZN</w:t>
      </w:r>
      <w:r w:rsidR="00072ECB" w:rsidRPr="00DB2E50">
        <w:rPr>
          <w:rFonts w:ascii="Calibri" w:hAnsi="Calibri" w:cs="Calibri"/>
          <w:b/>
          <w:color w:val="000000"/>
          <w:szCs w:val="22"/>
        </w:rPr>
        <w:t>: A.1ZN – A.4</w:t>
      </w:r>
      <w:r w:rsidR="00A17589">
        <w:rPr>
          <w:rFonts w:ascii="Calibri" w:hAnsi="Calibri" w:cs="Calibri"/>
          <w:b/>
          <w:color w:val="000000"/>
          <w:szCs w:val="22"/>
        </w:rPr>
        <w:t>3</w:t>
      </w:r>
      <w:r w:rsidR="00072ECB" w:rsidRPr="00DB2E50">
        <w:rPr>
          <w:rFonts w:ascii="Calibri" w:hAnsi="Calibri" w:cs="Calibri"/>
          <w:b/>
          <w:color w:val="000000"/>
          <w:szCs w:val="22"/>
        </w:rPr>
        <w:t>ZN; B.1ZN – B.2ZN</w:t>
      </w:r>
      <w:r w:rsidRPr="00DB2E50">
        <w:rPr>
          <w:rFonts w:ascii="Calibri" w:hAnsi="Calibri" w:cs="Calibri"/>
          <w:b/>
          <w:color w:val="000000"/>
          <w:szCs w:val="22"/>
        </w:rPr>
        <w:t>)</w:t>
      </w:r>
      <w:r w:rsidRPr="00DB2E50">
        <w:rPr>
          <w:rFonts w:ascii="Calibri" w:hAnsi="Calibri" w:cs="Calibri"/>
          <w:color w:val="000000"/>
          <w:szCs w:val="22"/>
        </w:rPr>
        <w:t>.</w:t>
      </w:r>
    </w:p>
    <w:p w14:paraId="3427E616" w14:textId="77777777" w:rsidR="00D125E2" w:rsidRPr="00DB2E50" w:rsidRDefault="00D125E2" w:rsidP="00B31B3D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Przeznaczenie podstawowe: tereny nie zainwestowane, obejmujące zadrzewienia, zakrzewienia (w tym śródpolne i przywodne) pełniące ważną rolę połączeń w systemie powiązań przyrodniczych; nieużytki bądź użytkowane rolniczo jako łąki i pastwiska. </w:t>
      </w:r>
    </w:p>
    <w:p w14:paraId="79B29A47" w14:textId="77777777" w:rsidR="00D125E2" w:rsidRPr="00DB2E50" w:rsidRDefault="00D125E2" w:rsidP="00B31B3D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dopuszczalne:</w:t>
      </w:r>
    </w:p>
    <w:p w14:paraId="53D59026" w14:textId="77777777" w:rsidR="00D125E2" w:rsidRPr="00DB2E50" w:rsidRDefault="00D125E2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grunty rolne, sady, użytki zielone;</w:t>
      </w:r>
    </w:p>
    <w:p w14:paraId="4307F379" w14:textId="77777777" w:rsidR="00D125E2" w:rsidRPr="00DB2E50" w:rsidRDefault="00D125E2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2314317D" w14:textId="77777777" w:rsidR="00D125E2" w:rsidRPr="00DB2E50" w:rsidRDefault="00D125E2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58BB5BA8" w14:textId="7545316A" w:rsidR="00D125E2" w:rsidRPr="00DB2E50" w:rsidRDefault="00D125E2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7A8596AE" w14:textId="42FD96FB" w:rsidR="00855269" w:rsidRPr="00DB2E50" w:rsidRDefault="00855269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sieci infrastruktury technicznej;</w:t>
      </w:r>
    </w:p>
    <w:p w14:paraId="26B80E4E" w14:textId="77777777" w:rsidR="00D125E2" w:rsidRPr="00DB2E50" w:rsidRDefault="00D125E2" w:rsidP="00B31B3D">
      <w:pPr>
        <w:numPr>
          <w:ilvl w:val="0"/>
          <w:numId w:val="55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zgodnie z przepisami odrębnymi z zakresu ochrony gruntów rolnych:</w:t>
      </w:r>
    </w:p>
    <w:p w14:paraId="7E098ABE" w14:textId="367B897C" w:rsidR="00D125E2" w:rsidRPr="00DB2E50" w:rsidRDefault="00D125E2" w:rsidP="00B31B3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drogi wewnętrzne, ciągi pieszo-jezdne, trasy rowerowe</w:t>
      </w:r>
      <w:r w:rsidR="002A3A16" w:rsidRPr="00DB2E50">
        <w:rPr>
          <w:rFonts w:ascii="Calibri" w:eastAsia="TimesNewRoman" w:hAnsi="Calibri" w:cs="Calibri"/>
          <w:color w:val="000000"/>
          <w:sz w:val="22"/>
          <w:szCs w:val="22"/>
        </w:rPr>
        <w:t>, pomosty, kładki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4F1C9502" w14:textId="5C218FAA" w:rsidR="00D125E2" w:rsidRPr="00DB2E50" w:rsidRDefault="00D125E2" w:rsidP="00B31B3D">
      <w:pPr>
        <w:numPr>
          <w:ilvl w:val="0"/>
          <w:numId w:val="6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obiekty i urządzenia infrastruktury technicznej.</w:t>
      </w:r>
    </w:p>
    <w:p w14:paraId="168D3C7B" w14:textId="77777777" w:rsidR="00D125E2" w:rsidRPr="00DB2E50" w:rsidRDefault="00D125E2" w:rsidP="00B31B3D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Utrzymuje się istniejącą zabudowę z możliwością wyłącznie remontów i przebudowy. </w:t>
      </w:r>
    </w:p>
    <w:p w14:paraId="4A5D07FD" w14:textId="77777777" w:rsidR="00004C98" w:rsidRPr="00DB2E50" w:rsidRDefault="00D125E2" w:rsidP="00B31B3D">
      <w:pPr>
        <w:pStyle w:val="standard"/>
        <w:numPr>
          <w:ilvl w:val="0"/>
          <w:numId w:val="54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Dopuszcza się prowadzenie prac związanych z zabezpieczeniem przeciwpowodziowym – remontów, prac regulacyjnych, konserwacyjnych i budowlanych.</w:t>
      </w:r>
    </w:p>
    <w:p w14:paraId="341231A5" w14:textId="424BC0E4" w:rsidR="00855269" w:rsidRPr="00027481" w:rsidRDefault="00855269" w:rsidP="00F11060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left"/>
        <w:rPr>
          <w:rFonts w:ascii="Calibri" w:hAnsi="Calibri" w:cs="Calibri"/>
          <w:color w:val="000000"/>
          <w:szCs w:val="22"/>
        </w:rPr>
      </w:pPr>
    </w:p>
    <w:p w14:paraId="6B5EEC13" w14:textId="7B6C3CC5" w:rsidR="00D05283" w:rsidRPr="00DB2E50" w:rsidRDefault="00D05283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9B3480" w:rsidRPr="00DB2E50">
        <w:rPr>
          <w:rFonts w:ascii="Calibri" w:hAnsi="Calibri" w:cs="Calibri"/>
          <w:b/>
          <w:color w:val="000000"/>
          <w:szCs w:val="22"/>
        </w:rPr>
        <w:t>3</w:t>
      </w:r>
      <w:r w:rsidR="00637FE6">
        <w:rPr>
          <w:rFonts w:ascii="Calibri" w:hAnsi="Calibri" w:cs="Calibri"/>
          <w:b/>
          <w:color w:val="000000"/>
          <w:szCs w:val="22"/>
        </w:rPr>
        <w:t>4</w:t>
      </w:r>
      <w:r w:rsidR="002C5764" w:rsidRPr="00DB2E50">
        <w:rPr>
          <w:rFonts w:ascii="Calibri" w:hAnsi="Calibri" w:cs="Calibri"/>
          <w:b/>
          <w:color w:val="000000"/>
          <w:szCs w:val="22"/>
        </w:rPr>
        <w:t>.</w:t>
      </w:r>
    </w:p>
    <w:p w14:paraId="40B1EBBE" w14:textId="101EACB8" w:rsidR="00667CE6" w:rsidRPr="00DB2E50" w:rsidRDefault="00667CE6" w:rsidP="00B31B3D">
      <w:pPr>
        <w:pStyle w:val="standard"/>
        <w:numPr>
          <w:ilvl w:val="0"/>
          <w:numId w:val="92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Wyznacza się </w:t>
      </w:r>
      <w:r w:rsidRPr="00DB2E50">
        <w:rPr>
          <w:rFonts w:ascii="Calibri" w:hAnsi="Calibri" w:cs="Calibri"/>
          <w:b/>
          <w:color w:val="000000"/>
          <w:szCs w:val="22"/>
        </w:rPr>
        <w:t>TERENY ROLNE (R</w:t>
      </w:r>
      <w:r w:rsidR="00072ECB" w:rsidRPr="00DB2E50">
        <w:rPr>
          <w:rFonts w:ascii="Calibri" w:hAnsi="Calibri" w:cs="Calibri"/>
          <w:b/>
          <w:color w:val="000000"/>
          <w:szCs w:val="22"/>
        </w:rPr>
        <w:t>: A.1R – A.</w:t>
      </w:r>
      <w:r w:rsidR="00A17589">
        <w:rPr>
          <w:rFonts w:ascii="Calibri" w:hAnsi="Calibri" w:cs="Calibri"/>
          <w:b/>
          <w:color w:val="000000"/>
          <w:szCs w:val="22"/>
        </w:rPr>
        <w:t>1</w:t>
      </w:r>
      <w:r w:rsidR="003537CE">
        <w:rPr>
          <w:rFonts w:ascii="Calibri" w:hAnsi="Calibri" w:cs="Calibri"/>
          <w:b/>
          <w:color w:val="000000"/>
          <w:szCs w:val="22"/>
        </w:rPr>
        <w:t>5</w:t>
      </w:r>
      <w:r w:rsidR="00072ECB" w:rsidRPr="005736AC">
        <w:rPr>
          <w:rFonts w:ascii="Calibri" w:hAnsi="Calibri" w:cs="Calibri"/>
          <w:b/>
          <w:color w:val="000000"/>
          <w:szCs w:val="22"/>
        </w:rPr>
        <w:t>R; B.1R</w:t>
      </w:r>
      <w:r w:rsidRPr="005736AC">
        <w:rPr>
          <w:rFonts w:ascii="Calibri" w:hAnsi="Calibri" w:cs="Calibri"/>
          <w:b/>
          <w:color w:val="000000"/>
          <w:szCs w:val="22"/>
        </w:rPr>
        <w:t>)</w:t>
      </w:r>
      <w:r w:rsidRPr="005736AC">
        <w:rPr>
          <w:rFonts w:ascii="Calibri" w:hAnsi="Calibri" w:cs="Calibri"/>
          <w:color w:val="000000"/>
          <w:szCs w:val="22"/>
        </w:rPr>
        <w:t>.</w:t>
      </w:r>
    </w:p>
    <w:p w14:paraId="04ADA2F5" w14:textId="77777777" w:rsidR="00667CE6" w:rsidRPr="00DB2E50" w:rsidRDefault="00667CE6" w:rsidP="00B31B3D">
      <w:pPr>
        <w:pStyle w:val="standard"/>
        <w:numPr>
          <w:ilvl w:val="0"/>
          <w:numId w:val="92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podstawowe:</w:t>
      </w:r>
    </w:p>
    <w:p w14:paraId="0263F8D2" w14:textId="77777777" w:rsidR="006C06ED" w:rsidRPr="00DB2E50" w:rsidRDefault="006C06ED" w:rsidP="00B31B3D">
      <w:pPr>
        <w:numPr>
          <w:ilvl w:val="0"/>
          <w:numId w:val="5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grunty rolne;</w:t>
      </w:r>
    </w:p>
    <w:p w14:paraId="504D4843" w14:textId="77777777" w:rsidR="006C06ED" w:rsidRPr="00DB2E50" w:rsidRDefault="006C06ED" w:rsidP="00B31B3D">
      <w:pPr>
        <w:numPr>
          <w:ilvl w:val="0"/>
          <w:numId w:val="5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łąki, pastwiska;</w:t>
      </w:r>
    </w:p>
    <w:p w14:paraId="3FDA001E" w14:textId="77777777" w:rsidR="006C06ED" w:rsidRPr="00DB2E50" w:rsidRDefault="006C06ED" w:rsidP="00B31B3D">
      <w:pPr>
        <w:numPr>
          <w:ilvl w:val="0"/>
          <w:numId w:val="5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sady, ogrody.</w:t>
      </w:r>
    </w:p>
    <w:p w14:paraId="055B0492" w14:textId="77777777" w:rsidR="00667CE6" w:rsidRPr="00DB2E50" w:rsidRDefault="00667CE6" w:rsidP="00B31B3D">
      <w:pPr>
        <w:pStyle w:val="standard"/>
        <w:numPr>
          <w:ilvl w:val="0"/>
          <w:numId w:val="92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dopuszczalne:</w:t>
      </w:r>
    </w:p>
    <w:p w14:paraId="0FCB04B2" w14:textId="77777777" w:rsidR="00667CE6" w:rsidRPr="00DB2E50" w:rsidRDefault="00667CE6" w:rsidP="00B31B3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zadrzewienia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i zakrzewienia śródpolne;</w:t>
      </w:r>
    </w:p>
    <w:p w14:paraId="7A7FE838" w14:textId="77777777" w:rsidR="00667CE6" w:rsidRPr="00DB2E50" w:rsidRDefault="00667CE6" w:rsidP="00B31B3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rowy odprowadzające okresowe wody opadowe, rowy melioracyjne, przepusty; </w:t>
      </w:r>
    </w:p>
    <w:p w14:paraId="17FC9818" w14:textId="77777777" w:rsidR="00667CE6" w:rsidRPr="00DB2E50" w:rsidRDefault="00667CE6" w:rsidP="00B31B3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wody powierzchniowe (cieki, stawy, zbiorniki) oraz urządzenia wodne w korytach cieków wodnych;</w:t>
      </w:r>
    </w:p>
    <w:p w14:paraId="50638BFD" w14:textId="77777777" w:rsidR="00667CE6" w:rsidRPr="00DB2E50" w:rsidRDefault="00667CE6" w:rsidP="00B31B3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drogi dojazdowe do pól;</w:t>
      </w:r>
    </w:p>
    <w:p w14:paraId="547946C2" w14:textId="77777777" w:rsidR="00667CE6" w:rsidRPr="00DB2E50" w:rsidRDefault="00667CE6" w:rsidP="00B31B3D">
      <w:pPr>
        <w:numPr>
          <w:ilvl w:val="0"/>
          <w:numId w:val="71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zgodnie z przepisami odrębnymi z zakresu ochrony gruntów rolnych:</w:t>
      </w:r>
    </w:p>
    <w:p w14:paraId="4B9C75AA" w14:textId="4FC84467" w:rsidR="00667CE6" w:rsidRPr="00DB2E50" w:rsidRDefault="00667CE6" w:rsidP="00B31B3D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>terenowe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urządzenia </w:t>
      </w:r>
      <w:r w:rsidR="00B721D7" w:rsidRPr="00DB2E50">
        <w:rPr>
          <w:rFonts w:ascii="Calibri" w:hAnsi="Calibri" w:cs="Calibri"/>
          <w:color w:val="000000"/>
          <w:sz w:val="22"/>
          <w:szCs w:val="22"/>
        </w:rPr>
        <w:t>sportowo-rekreacyjne</w:t>
      </w:r>
      <w:r w:rsidR="008829CE" w:rsidRPr="00DB2E50">
        <w:rPr>
          <w:rFonts w:ascii="Calibri" w:hAnsi="Calibri" w:cs="Calibri"/>
          <w:color w:val="000000"/>
          <w:sz w:val="22"/>
          <w:szCs w:val="22"/>
        </w:rPr>
        <w:t>, w tym rozbieralne urządzenia transportu linowego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4C5AD7E5" w14:textId="2254FF21" w:rsidR="00667CE6" w:rsidRPr="00DB2E50" w:rsidRDefault="00667CE6" w:rsidP="00B31B3D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eastAsia="TimesNewRoman" w:hAnsi="Calibri" w:cs="Calibri"/>
          <w:color w:val="000000"/>
          <w:sz w:val="22"/>
          <w:szCs w:val="22"/>
        </w:rPr>
        <w:t xml:space="preserve">drogi wewnętrzne, </w:t>
      </w:r>
      <w:r w:rsidR="00B12A12" w:rsidRPr="00DB2E50">
        <w:rPr>
          <w:rFonts w:ascii="Calibri" w:eastAsia="TimesNewRoman" w:hAnsi="Calibri" w:cs="Calibri"/>
          <w:color w:val="000000"/>
          <w:sz w:val="22"/>
          <w:szCs w:val="22"/>
        </w:rPr>
        <w:t>ciągi pieszo-jezdne</w:t>
      </w:r>
      <w:r w:rsidRPr="00DB2E50">
        <w:rPr>
          <w:rFonts w:ascii="Calibri" w:eastAsia="TimesNewRoman" w:hAnsi="Calibri" w:cs="Calibri"/>
          <w:color w:val="000000"/>
          <w:sz w:val="22"/>
          <w:szCs w:val="22"/>
        </w:rPr>
        <w:t>, trasy rowerowe</w:t>
      </w:r>
      <w:r w:rsidR="002A3A16" w:rsidRPr="00DB2E50">
        <w:rPr>
          <w:rFonts w:ascii="Calibri" w:eastAsia="TimesNewRoman" w:hAnsi="Calibri" w:cs="Calibri"/>
          <w:color w:val="000000"/>
          <w:sz w:val="22"/>
          <w:szCs w:val="22"/>
        </w:rPr>
        <w:t>, pomosty, kładki</w:t>
      </w:r>
      <w:r w:rsidRPr="00DB2E50">
        <w:rPr>
          <w:rFonts w:ascii="Calibri" w:hAnsi="Calibri" w:cs="Calibri"/>
          <w:color w:val="000000"/>
          <w:sz w:val="22"/>
          <w:szCs w:val="22"/>
        </w:rPr>
        <w:t>;</w:t>
      </w:r>
    </w:p>
    <w:p w14:paraId="54193D90" w14:textId="77777777" w:rsidR="00667CE6" w:rsidRPr="00DB2E50" w:rsidRDefault="00667CE6" w:rsidP="00B31B3D">
      <w:pPr>
        <w:numPr>
          <w:ilvl w:val="0"/>
          <w:numId w:val="72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obiekty, sieci i urządzenia infrastruktury technicznej.</w:t>
      </w:r>
    </w:p>
    <w:p w14:paraId="6DEEDC77" w14:textId="5C2493C7" w:rsidR="00E5204B" w:rsidRPr="00DB2E50" w:rsidRDefault="006C06ED" w:rsidP="00B31B3D">
      <w:pPr>
        <w:pStyle w:val="standard"/>
        <w:numPr>
          <w:ilvl w:val="0"/>
          <w:numId w:val="92"/>
        </w:numPr>
        <w:spacing w:line="276" w:lineRule="auto"/>
        <w:rPr>
          <w:rFonts w:ascii="Calibri" w:hAnsi="Calibri" w:cs="Calibri"/>
          <w:color w:val="000000" w:themeColor="text1"/>
          <w:szCs w:val="22"/>
        </w:rPr>
      </w:pPr>
      <w:r w:rsidRPr="00DB2E50">
        <w:rPr>
          <w:rFonts w:ascii="Calibri" w:hAnsi="Calibri" w:cs="Calibri"/>
          <w:color w:val="000000" w:themeColor="text1"/>
          <w:szCs w:val="22"/>
        </w:rPr>
        <w:t>Z</w:t>
      </w:r>
      <w:r w:rsidR="00787D1C" w:rsidRPr="00DB2E50">
        <w:rPr>
          <w:rFonts w:ascii="Calibri" w:hAnsi="Calibri" w:cs="Calibri"/>
          <w:color w:val="000000" w:themeColor="text1"/>
          <w:szCs w:val="22"/>
        </w:rPr>
        <w:t>akazuje się realizacji nowej zabudowy zagrodowej;</w:t>
      </w:r>
      <w:r w:rsidR="00E5204B" w:rsidRPr="00DB2E50">
        <w:rPr>
          <w:rFonts w:ascii="Calibri" w:hAnsi="Calibri" w:cs="Calibri"/>
          <w:color w:val="000000" w:themeColor="text1"/>
          <w:szCs w:val="22"/>
        </w:rPr>
        <w:t xml:space="preserve"> istniejącą zabudowę utrzymuje się z możliwością </w:t>
      </w:r>
      <w:r w:rsidR="00CC6F17" w:rsidRPr="00DB2E50">
        <w:rPr>
          <w:rFonts w:ascii="Calibri" w:hAnsi="Calibri" w:cs="Calibri"/>
          <w:color w:val="000000" w:themeColor="text1"/>
          <w:szCs w:val="22"/>
        </w:rPr>
        <w:t xml:space="preserve">remontów, przebudowy i rozbudowy – wyłącznie w ramach istniejącej, zagospodarowanej działki siedliskowej. </w:t>
      </w:r>
      <w:r w:rsidR="00E5204B" w:rsidRPr="00DB2E50">
        <w:rPr>
          <w:rFonts w:ascii="Calibri" w:hAnsi="Calibri" w:cs="Calibri"/>
          <w:color w:val="000000" w:themeColor="text1"/>
          <w:szCs w:val="22"/>
        </w:rPr>
        <w:t xml:space="preserve"> </w:t>
      </w:r>
    </w:p>
    <w:p w14:paraId="59308D92" w14:textId="77777777" w:rsidR="00667CE6" w:rsidRPr="00DB2E50" w:rsidRDefault="00667CE6" w:rsidP="00B31B3D">
      <w:pPr>
        <w:pStyle w:val="standard"/>
        <w:numPr>
          <w:ilvl w:val="0"/>
          <w:numId w:val="92"/>
        </w:numPr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We wszystkich terenach rolnych dopuszcza się prowadzenie prac związanych z zabezpieczeniem przeciwpowodziowym – remontów, prac regulacyjnych, konserwacyjnych i budowlanych.</w:t>
      </w:r>
    </w:p>
    <w:p w14:paraId="530E554B" w14:textId="77777777" w:rsidR="00D476B7" w:rsidRPr="00DB2E50" w:rsidRDefault="00D476B7" w:rsidP="00DB2E5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7EAF563" w14:textId="5AF5A317" w:rsidR="00715E52" w:rsidRPr="00DB2E50" w:rsidRDefault="00715E52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631B18" w:rsidRPr="00DB2E50">
        <w:rPr>
          <w:rFonts w:ascii="Calibri" w:hAnsi="Calibri" w:cs="Calibri"/>
          <w:b/>
          <w:color w:val="000000"/>
          <w:szCs w:val="22"/>
        </w:rPr>
        <w:t>3</w:t>
      </w:r>
      <w:r w:rsidR="00637FE6">
        <w:rPr>
          <w:rFonts w:ascii="Calibri" w:hAnsi="Calibri" w:cs="Calibri"/>
          <w:b/>
          <w:color w:val="000000"/>
          <w:szCs w:val="22"/>
        </w:rPr>
        <w:t>5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3BD4BA52" w14:textId="3784FA74" w:rsidR="00715E52" w:rsidRPr="00DB2E50" w:rsidRDefault="00715E52" w:rsidP="00B31B3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lastRenderedPageBreak/>
        <w:t xml:space="preserve">Wyznacza się </w:t>
      </w:r>
      <w:r w:rsidRPr="00DB2E50">
        <w:rPr>
          <w:rFonts w:ascii="Calibri" w:hAnsi="Calibri" w:cs="Calibri"/>
          <w:b/>
          <w:color w:val="000000"/>
          <w:szCs w:val="22"/>
        </w:rPr>
        <w:t>TERENY LASÓW (ZL</w:t>
      </w:r>
      <w:r w:rsidR="00072ECB" w:rsidRPr="00DB2E50">
        <w:rPr>
          <w:rFonts w:ascii="Calibri" w:hAnsi="Calibri" w:cs="Calibri"/>
          <w:b/>
          <w:color w:val="000000"/>
          <w:szCs w:val="22"/>
        </w:rPr>
        <w:t>: A.1ZL – A.1</w:t>
      </w:r>
      <w:r w:rsidR="00A17589">
        <w:rPr>
          <w:rFonts w:ascii="Calibri" w:hAnsi="Calibri" w:cs="Calibri"/>
          <w:b/>
          <w:color w:val="000000"/>
          <w:szCs w:val="22"/>
        </w:rPr>
        <w:t>7</w:t>
      </w:r>
      <w:r w:rsidR="00072ECB" w:rsidRPr="00DB2E50">
        <w:rPr>
          <w:rFonts w:ascii="Calibri" w:hAnsi="Calibri" w:cs="Calibri"/>
          <w:b/>
          <w:color w:val="000000"/>
          <w:szCs w:val="22"/>
        </w:rPr>
        <w:t>ZL; B.1ZL – B.2ZL</w:t>
      </w:r>
      <w:r w:rsidRPr="00DB2E50">
        <w:rPr>
          <w:rFonts w:ascii="Calibri" w:hAnsi="Calibri" w:cs="Calibri"/>
          <w:b/>
          <w:color w:val="000000"/>
          <w:szCs w:val="22"/>
        </w:rPr>
        <w:t>)</w:t>
      </w:r>
      <w:r w:rsidRPr="00DB2E50">
        <w:rPr>
          <w:rFonts w:ascii="Calibri" w:hAnsi="Calibri" w:cs="Calibri"/>
          <w:color w:val="000000"/>
          <w:szCs w:val="22"/>
        </w:rPr>
        <w:t>.</w:t>
      </w:r>
    </w:p>
    <w:p w14:paraId="6AFCB015" w14:textId="555D5F1B" w:rsidR="00715E52" w:rsidRPr="00DB2E50" w:rsidRDefault="00715E52" w:rsidP="00B31B3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podstawowe</w:t>
      </w:r>
      <w:r w:rsidR="00A25756" w:rsidRPr="00DB2E50">
        <w:rPr>
          <w:rFonts w:ascii="Calibri" w:hAnsi="Calibri" w:cs="Calibri"/>
          <w:color w:val="000000"/>
          <w:szCs w:val="22"/>
        </w:rPr>
        <w:t>:</w:t>
      </w:r>
      <w:r w:rsidRPr="00DB2E50">
        <w:rPr>
          <w:rFonts w:ascii="Calibri" w:hAnsi="Calibri" w:cs="Calibri"/>
          <w:color w:val="000000"/>
          <w:szCs w:val="22"/>
        </w:rPr>
        <w:t xml:space="preserve"> lasy.</w:t>
      </w:r>
    </w:p>
    <w:p w14:paraId="7AFBFCBA" w14:textId="69125A99" w:rsidR="00715E52" w:rsidRPr="00DB2E50" w:rsidRDefault="00715E52" w:rsidP="00B31B3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</w:t>
      </w:r>
      <w:r w:rsidR="00C166C8" w:rsidRPr="00DB2E50">
        <w:rPr>
          <w:rFonts w:ascii="Calibri" w:hAnsi="Calibri" w:cs="Calibri"/>
          <w:color w:val="000000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Cs w:val="22"/>
        </w:rPr>
        <w:t>zgodnie z przepisami odrębnymi</w:t>
      </w:r>
      <w:r w:rsidR="00C166C8" w:rsidRPr="00DB2E50">
        <w:rPr>
          <w:rFonts w:ascii="Calibri" w:hAnsi="Calibri" w:cs="Calibri"/>
          <w:color w:val="000000"/>
          <w:szCs w:val="22"/>
        </w:rPr>
        <w:t xml:space="preserve"> z zakresu </w:t>
      </w:r>
      <w:r w:rsidR="00CD768A" w:rsidRPr="00DB2E50">
        <w:rPr>
          <w:rFonts w:ascii="Calibri" w:hAnsi="Calibri" w:cs="Calibri"/>
          <w:color w:val="000000"/>
          <w:szCs w:val="22"/>
        </w:rPr>
        <w:t xml:space="preserve">zachowania, </w:t>
      </w:r>
      <w:r w:rsidR="00C166C8" w:rsidRPr="00DB2E50">
        <w:rPr>
          <w:rFonts w:ascii="Calibri" w:hAnsi="Calibri" w:cs="Calibri"/>
          <w:color w:val="000000"/>
          <w:szCs w:val="22"/>
        </w:rPr>
        <w:t xml:space="preserve">ochrony </w:t>
      </w:r>
      <w:r w:rsidR="00CD768A" w:rsidRPr="00DB2E50">
        <w:rPr>
          <w:rFonts w:ascii="Calibri" w:hAnsi="Calibri" w:cs="Calibri"/>
          <w:color w:val="000000"/>
          <w:szCs w:val="22"/>
        </w:rPr>
        <w:t xml:space="preserve">i powiększania zasobów leśnych oraz ochrony </w:t>
      </w:r>
      <w:r w:rsidR="00C166C8" w:rsidRPr="00DB2E50">
        <w:rPr>
          <w:rFonts w:ascii="Calibri" w:hAnsi="Calibri" w:cs="Calibri"/>
          <w:color w:val="000000"/>
          <w:szCs w:val="22"/>
        </w:rPr>
        <w:t>gruntów rolnych i leśnych</w:t>
      </w:r>
      <w:r w:rsidR="0072000B" w:rsidRPr="00DB2E50">
        <w:rPr>
          <w:rFonts w:ascii="Calibri" w:hAnsi="Calibri" w:cs="Calibri"/>
          <w:color w:val="000000"/>
          <w:szCs w:val="22"/>
        </w:rPr>
        <w:t>.</w:t>
      </w:r>
    </w:p>
    <w:p w14:paraId="32CF2AB7" w14:textId="73241651" w:rsidR="00CE780D" w:rsidRPr="00DB2E50" w:rsidRDefault="00715E52" w:rsidP="00B31B3D">
      <w:pPr>
        <w:pStyle w:val="standard"/>
        <w:numPr>
          <w:ilvl w:val="0"/>
          <w:numId w:val="53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Ustala się </w:t>
      </w:r>
      <w:r w:rsidR="00CE780D" w:rsidRPr="00DB2E50">
        <w:rPr>
          <w:rFonts w:ascii="Calibri" w:hAnsi="Calibri" w:cs="Calibri"/>
          <w:color w:val="000000"/>
          <w:szCs w:val="22"/>
        </w:rPr>
        <w:t>prowadzenie gospodarki leśnej zgodnie z planami urządzania lasów.</w:t>
      </w:r>
    </w:p>
    <w:p w14:paraId="21D11230" w14:textId="77777777" w:rsidR="00EE348A" w:rsidRPr="00DB2E50" w:rsidRDefault="00EE348A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32CA37D3" w14:textId="4F2DF474" w:rsidR="00EE348A" w:rsidRPr="005736AC" w:rsidRDefault="00EE348A" w:rsidP="00DB2E50">
      <w:pPr>
        <w:pStyle w:val="standard"/>
        <w:spacing w:line="276" w:lineRule="auto"/>
        <w:jc w:val="center"/>
        <w:rPr>
          <w:rFonts w:ascii="Calibri" w:hAnsi="Calibri" w:cs="Calibri"/>
          <w:b/>
          <w:szCs w:val="22"/>
        </w:rPr>
      </w:pPr>
      <w:r w:rsidRPr="005736AC">
        <w:rPr>
          <w:rFonts w:ascii="Calibri" w:hAnsi="Calibri" w:cs="Calibri"/>
          <w:b/>
          <w:szCs w:val="22"/>
        </w:rPr>
        <w:t>§</w:t>
      </w:r>
      <w:r w:rsidR="00631B18" w:rsidRPr="005736AC">
        <w:rPr>
          <w:rFonts w:ascii="Calibri" w:hAnsi="Calibri" w:cs="Calibri"/>
          <w:b/>
          <w:szCs w:val="22"/>
        </w:rPr>
        <w:t>3</w:t>
      </w:r>
      <w:r w:rsidR="00637FE6">
        <w:rPr>
          <w:rFonts w:ascii="Calibri" w:hAnsi="Calibri" w:cs="Calibri"/>
          <w:b/>
          <w:szCs w:val="22"/>
        </w:rPr>
        <w:t>6</w:t>
      </w:r>
      <w:r w:rsidRPr="005736AC">
        <w:rPr>
          <w:rFonts w:ascii="Calibri" w:hAnsi="Calibri" w:cs="Calibri"/>
          <w:b/>
          <w:szCs w:val="22"/>
        </w:rPr>
        <w:t>.</w:t>
      </w:r>
    </w:p>
    <w:p w14:paraId="12CC7119" w14:textId="40B7AD15" w:rsidR="00EE348A" w:rsidRPr="005736AC" w:rsidRDefault="00EE348A" w:rsidP="00B31B3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5736AC">
        <w:rPr>
          <w:rFonts w:ascii="Calibri" w:hAnsi="Calibri" w:cs="Calibri"/>
          <w:szCs w:val="22"/>
        </w:rPr>
        <w:t xml:space="preserve">Wyznacza się </w:t>
      </w:r>
      <w:r w:rsidRPr="005736AC">
        <w:rPr>
          <w:rFonts w:ascii="Calibri" w:hAnsi="Calibri" w:cs="Calibri"/>
          <w:b/>
          <w:szCs w:val="22"/>
        </w:rPr>
        <w:t>TERENY DRÓG PUBLICZNYCH (KDZ</w:t>
      </w:r>
      <w:r w:rsidR="00072ECB" w:rsidRPr="005736AC">
        <w:rPr>
          <w:rFonts w:ascii="Calibri" w:hAnsi="Calibri" w:cs="Calibri"/>
          <w:b/>
          <w:szCs w:val="22"/>
        </w:rPr>
        <w:t xml:space="preserve">: A.1KDZ – A.2KDZ; </w:t>
      </w:r>
      <w:r w:rsidRPr="005736AC">
        <w:rPr>
          <w:rFonts w:ascii="Calibri" w:hAnsi="Calibri" w:cs="Calibri"/>
          <w:b/>
          <w:szCs w:val="22"/>
        </w:rPr>
        <w:t>KDD</w:t>
      </w:r>
      <w:r w:rsidR="00072ECB" w:rsidRPr="005736AC">
        <w:rPr>
          <w:rFonts w:ascii="Calibri" w:hAnsi="Calibri" w:cs="Calibri"/>
          <w:b/>
          <w:szCs w:val="22"/>
        </w:rPr>
        <w:t>: A.1KDD – A.</w:t>
      </w:r>
      <w:r w:rsidR="00C41D03" w:rsidRPr="005736AC">
        <w:rPr>
          <w:rFonts w:ascii="Calibri" w:hAnsi="Calibri" w:cs="Calibri"/>
          <w:b/>
          <w:szCs w:val="22"/>
        </w:rPr>
        <w:t>7</w:t>
      </w:r>
      <w:r w:rsidR="00072ECB" w:rsidRPr="005736AC">
        <w:rPr>
          <w:rFonts w:ascii="Calibri" w:hAnsi="Calibri" w:cs="Calibri"/>
          <w:b/>
          <w:szCs w:val="22"/>
        </w:rPr>
        <w:t>KDD</w:t>
      </w:r>
      <w:r w:rsidRPr="005736AC">
        <w:rPr>
          <w:rFonts w:ascii="Calibri" w:hAnsi="Calibri" w:cs="Calibri"/>
          <w:b/>
          <w:szCs w:val="22"/>
        </w:rPr>
        <w:t>) I WEWNĘTRZNYCH (KDW</w:t>
      </w:r>
      <w:r w:rsidR="00072ECB" w:rsidRPr="005736AC">
        <w:rPr>
          <w:rFonts w:ascii="Calibri" w:hAnsi="Calibri" w:cs="Calibri"/>
          <w:b/>
          <w:szCs w:val="22"/>
        </w:rPr>
        <w:t>: A.1KDW – A.</w:t>
      </w:r>
      <w:r w:rsidR="00637FE6">
        <w:rPr>
          <w:rFonts w:ascii="Calibri" w:hAnsi="Calibri" w:cs="Calibri"/>
          <w:b/>
          <w:szCs w:val="22"/>
        </w:rPr>
        <w:t>8</w:t>
      </w:r>
      <w:r w:rsidR="00072ECB" w:rsidRPr="005736AC">
        <w:rPr>
          <w:rFonts w:ascii="Calibri" w:hAnsi="Calibri" w:cs="Calibri"/>
          <w:b/>
          <w:szCs w:val="22"/>
        </w:rPr>
        <w:t>KDW</w:t>
      </w:r>
      <w:r w:rsidRPr="005736AC">
        <w:rPr>
          <w:rFonts w:ascii="Calibri" w:hAnsi="Calibri" w:cs="Calibri"/>
          <w:b/>
          <w:szCs w:val="22"/>
        </w:rPr>
        <w:t xml:space="preserve">), </w:t>
      </w:r>
      <w:r w:rsidRPr="005736AC">
        <w:rPr>
          <w:rFonts w:ascii="Calibri" w:hAnsi="Calibri" w:cs="Calibri"/>
          <w:szCs w:val="22"/>
        </w:rPr>
        <w:t>z podziałem na:</w:t>
      </w:r>
    </w:p>
    <w:p w14:paraId="481B7E95" w14:textId="77777777" w:rsidR="00EE348A" w:rsidRPr="005736AC" w:rsidRDefault="00EE348A" w:rsidP="00B31B3D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tereny dróg publicznych:</w:t>
      </w:r>
    </w:p>
    <w:p w14:paraId="1DB5E693" w14:textId="77777777" w:rsidR="00EE348A" w:rsidRPr="005736AC" w:rsidRDefault="00EE348A" w:rsidP="00B31B3D">
      <w:pPr>
        <w:numPr>
          <w:ilvl w:val="0"/>
          <w:numId w:val="61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klasy zbiorczej, oznaczone symbolem </w:t>
      </w:r>
      <w:r w:rsidRPr="005736AC">
        <w:rPr>
          <w:rFonts w:ascii="Calibri" w:hAnsi="Calibri" w:cs="Calibri"/>
          <w:b/>
          <w:sz w:val="22"/>
          <w:szCs w:val="22"/>
        </w:rPr>
        <w:t>KDZ</w:t>
      </w:r>
      <w:r w:rsidRPr="005736AC">
        <w:rPr>
          <w:rFonts w:ascii="Calibri" w:hAnsi="Calibri" w:cs="Calibri"/>
          <w:sz w:val="22"/>
          <w:szCs w:val="22"/>
        </w:rPr>
        <w:t>,</w:t>
      </w:r>
    </w:p>
    <w:p w14:paraId="5A4F0BA5" w14:textId="77777777" w:rsidR="00EE348A" w:rsidRPr="005736AC" w:rsidRDefault="00EE348A" w:rsidP="00B31B3D">
      <w:pPr>
        <w:numPr>
          <w:ilvl w:val="0"/>
          <w:numId w:val="61"/>
        </w:numPr>
        <w:tabs>
          <w:tab w:val="clear" w:pos="348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klasy dojazdowej, oznaczone symbolem </w:t>
      </w:r>
      <w:r w:rsidRPr="005736AC">
        <w:rPr>
          <w:rFonts w:ascii="Calibri" w:hAnsi="Calibri" w:cs="Calibri"/>
          <w:b/>
          <w:sz w:val="22"/>
          <w:szCs w:val="22"/>
        </w:rPr>
        <w:t>KDD</w:t>
      </w:r>
      <w:r w:rsidRPr="005736AC">
        <w:rPr>
          <w:rFonts w:ascii="Calibri" w:hAnsi="Calibri" w:cs="Calibri"/>
          <w:sz w:val="22"/>
          <w:szCs w:val="22"/>
        </w:rPr>
        <w:t>;</w:t>
      </w:r>
    </w:p>
    <w:p w14:paraId="257EAA9C" w14:textId="77777777" w:rsidR="00EE348A" w:rsidRPr="005736AC" w:rsidRDefault="00EE348A" w:rsidP="00B31B3D">
      <w:pPr>
        <w:numPr>
          <w:ilvl w:val="0"/>
          <w:numId w:val="6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tereny dróg niepublicznych – oznaczone symbolem </w:t>
      </w:r>
      <w:r w:rsidRPr="005736AC">
        <w:rPr>
          <w:rFonts w:ascii="Calibri" w:hAnsi="Calibri" w:cs="Calibri"/>
          <w:b/>
          <w:sz w:val="22"/>
          <w:szCs w:val="22"/>
        </w:rPr>
        <w:t>KDW</w:t>
      </w:r>
      <w:r w:rsidRPr="005736AC">
        <w:rPr>
          <w:rFonts w:ascii="Calibri" w:hAnsi="Calibri" w:cs="Calibri"/>
          <w:sz w:val="22"/>
          <w:szCs w:val="22"/>
        </w:rPr>
        <w:t>.</w:t>
      </w:r>
    </w:p>
    <w:p w14:paraId="0763EB35" w14:textId="77777777" w:rsidR="00EE348A" w:rsidRPr="005736AC" w:rsidRDefault="00EE348A" w:rsidP="00B31B3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5736AC">
        <w:rPr>
          <w:rFonts w:ascii="Calibri" w:hAnsi="Calibri" w:cs="Calibri"/>
          <w:szCs w:val="22"/>
        </w:rPr>
        <w:t>Dla poszczególnych terenów dróg, wymienionych w ust. 1 ustala się szerokość w liniach rozgraniczających wyznaczonych na rysunku planu i wynoszących nie mniej niż:</w:t>
      </w:r>
    </w:p>
    <w:p w14:paraId="67F5F9FC" w14:textId="4C45331D" w:rsidR="00EE348A" w:rsidRPr="005736AC" w:rsidRDefault="00EE348A" w:rsidP="00B31B3D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drog</w:t>
      </w:r>
      <w:r w:rsidR="00631B18" w:rsidRPr="005736AC">
        <w:rPr>
          <w:rFonts w:ascii="Calibri" w:hAnsi="Calibri" w:cs="Calibri"/>
          <w:sz w:val="22"/>
          <w:szCs w:val="22"/>
        </w:rPr>
        <w:t>a</w:t>
      </w:r>
      <w:r w:rsidRPr="005736AC">
        <w:rPr>
          <w:rFonts w:ascii="Calibri" w:hAnsi="Calibri" w:cs="Calibri"/>
          <w:sz w:val="22"/>
          <w:szCs w:val="22"/>
        </w:rPr>
        <w:t xml:space="preserve"> publiczn</w:t>
      </w:r>
      <w:r w:rsidR="00631B18" w:rsidRPr="005736AC">
        <w:rPr>
          <w:rFonts w:ascii="Calibri" w:hAnsi="Calibri" w:cs="Calibri"/>
          <w:sz w:val="22"/>
          <w:szCs w:val="22"/>
        </w:rPr>
        <w:t>a</w:t>
      </w:r>
      <w:r w:rsidRPr="005736AC">
        <w:rPr>
          <w:rFonts w:ascii="Calibri" w:hAnsi="Calibri" w:cs="Calibri"/>
          <w:sz w:val="22"/>
          <w:szCs w:val="22"/>
        </w:rPr>
        <w:t xml:space="preserve"> klasy zbiorczej oznaczon</w:t>
      </w:r>
      <w:r w:rsidR="00631B18" w:rsidRPr="005736AC">
        <w:rPr>
          <w:rFonts w:ascii="Calibri" w:hAnsi="Calibri" w:cs="Calibri"/>
          <w:sz w:val="22"/>
          <w:szCs w:val="22"/>
        </w:rPr>
        <w:t>a</w:t>
      </w:r>
      <w:r w:rsidRPr="005736AC">
        <w:rPr>
          <w:rFonts w:ascii="Calibri" w:hAnsi="Calibri" w:cs="Calibri"/>
          <w:sz w:val="22"/>
          <w:szCs w:val="22"/>
        </w:rPr>
        <w:t xml:space="preserve"> na rysunku planu symbolem </w:t>
      </w:r>
      <w:r w:rsidRPr="005736AC">
        <w:rPr>
          <w:rFonts w:ascii="Calibri" w:hAnsi="Calibri" w:cs="Calibri"/>
          <w:b/>
          <w:sz w:val="22"/>
          <w:szCs w:val="22"/>
        </w:rPr>
        <w:t xml:space="preserve">KDZ </w:t>
      </w:r>
      <w:r w:rsidRPr="005736AC">
        <w:rPr>
          <w:rFonts w:ascii="Calibri" w:hAnsi="Calibri" w:cs="Calibri"/>
          <w:sz w:val="22"/>
          <w:szCs w:val="22"/>
        </w:rPr>
        <w:t>– 20 m;</w:t>
      </w:r>
    </w:p>
    <w:p w14:paraId="024BD46A" w14:textId="77777777" w:rsidR="00EE348A" w:rsidRPr="005736AC" w:rsidRDefault="00EE348A" w:rsidP="00B31B3D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drogi publiczne klasy dojazdowej oznaczone na rysunku planu symbolem </w:t>
      </w:r>
      <w:r w:rsidRPr="005736AC">
        <w:rPr>
          <w:rFonts w:ascii="Calibri" w:hAnsi="Calibri" w:cs="Calibri"/>
          <w:b/>
          <w:sz w:val="22"/>
          <w:szCs w:val="22"/>
        </w:rPr>
        <w:t xml:space="preserve">KDD </w:t>
      </w:r>
      <w:r w:rsidRPr="005736AC">
        <w:rPr>
          <w:rFonts w:ascii="Calibri" w:hAnsi="Calibri" w:cs="Calibri"/>
          <w:sz w:val="22"/>
          <w:szCs w:val="22"/>
        </w:rPr>
        <w:t xml:space="preserve">– 10 m; </w:t>
      </w:r>
    </w:p>
    <w:p w14:paraId="32208EE5" w14:textId="77777777" w:rsidR="00EE348A" w:rsidRPr="005736AC" w:rsidRDefault="00EE348A" w:rsidP="00B31B3D">
      <w:pPr>
        <w:numPr>
          <w:ilvl w:val="0"/>
          <w:numId w:val="6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drogi wewnętrzne oznaczone na rysunku planu symbolem </w:t>
      </w:r>
      <w:r w:rsidRPr="005736AC">
        <w:rPr>
          <w:rFonts w:ascii="Calibri" w:hAnsi="Calibri" w:cs="Calibri"/>
          <w:b/>
          <w:sz w:val="22"/>
          <w:szCs w:val="22"/>
        </w:rPr>
        <w:t>KDW</w:t>
      </w:r>
      <w:r w:rsidRPr="005736AC">
        <w:rPr>
          <w:rFonts w:ascii="Calibri" w:hAnsi="Calibri" w:cs="Calibri"/>
          <w:sz w:val="22"/>
          <w:szCs w:val="22"/>
        </w:rPr>
        <w:t xml:space="preserve"> – 6 m. </w:t>
      </w:r>
    </w:p>
    <w:p w14:paraId="2616BD5D" w14:textId="63CFDF48" w:rsidR="00EE348A" w:rsidRPr="005736AC" w:rsidRDefault="00EE348A" w:rsidP="00B31B3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5736AC">
        <w:rPr>
          <w:rFonts w:ascii="Calibri" w:hAnsi="Calibri" w:cs="Calibri"/>
          <w:szCs w:val="22"/>
        </w:rPr>
        <w:t xml:space="preserve">Ze względu na istniejące zainwestowanie i zagospodarowanie terenu, zgodnie z przepisami odrębnymi, dopuszcza się dla dróg </w:t>
      </w:r>
      <w:r w:rsidR="00631B18" w:rsidRPr="005736AC">
        <w:rPr>
          <w:rFonts w:ascii="Calibri" w:hAnsi="Calibri" w:cs="Calibri"/>
          <w:b/>
          <w:szCs w:val="22"/>
        </w:rPr>
        <w:t>KDZ,</w:t>
      </w:r>
      <w:r w:rsidR="00631B18" w:rsidRPr="005736AC">
        <w:rPr>
          <w:rFonts w:ascii="Calibri" w:hAnsi="Calibri" w:cs="Calibri"/>
          <w:szCs w:val="22"/>
        </w:rPr>
        <w:t xml:space="preserve"> </w:t>
      </w:r>
      <w:r w:rsidRPr="005736AC">
        <w:rPr>
          <w:rFonts w:ascii="Calibri" w:hAnsi="Calibri" w:cs="Calibri"/>
          <w:b/>
          <w:szCs w:val="22"/>
        </w:rPr>
        <w:t>KDD</w:t>
      </w:r>
      <w:r w:rsidRPr="005736AC">
        <w:rPr>
          <w:rFonts w:ascii="Calibri" w:hAnsi="Calibri" w:cs="Calibri"/>
          <w:szCs w:val="22"/>
        </w:rPr>
        <w:t xml:space="preserve"> oraz </w:t>
      </w:r>
      <w:r w:rsidRPr="005736AC">
        <w:rPr>
          <w:rFonts w:ascii="Calibri" w:hAnsi="Calibri" w:cs="Calibri"/>
          <w:b/>
          <w:szCs w:val="22"/>
        </w:rPr>
        <w:t>KDW</w:t>
      </w:r>
      <w:r w:rsidRPr="005736AC">
        <w:rPr>
          <w:rFonts w:ascii="Calibri" w:hAnsi="Calibri" w:cs="Calibri"/>
          <w:szCs w:val="22"/>
        </w:rPr>
        <w:t xml:space="preserve"> lokalne zawężenie linii rozgraniczających, ustalone na rysunku planu. </w:t>
      </w:r>
    </w:p>
    <w:p w14:paraId="516B5EEB" w14:textId="77777777" w:rsidR="00EE348A" w:rsidRPr="005736AC" w:rsidRDefault="00EE348A" w:rsidP="00B31B3D">
      <w:pPr>
        <w:pStyle w:val="standard"/>
        <w:numPr>
          <w:ilvl w:val="0"/>
          <w:numId w:val="59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szCs w:val="22"/>
        </w:rPr>
      </w:pPr>
      <w:r w:rsidRPr="005736AC">
        <w:rPr>
          <w:rFonts w:ascii="Calibri" w:hAnsi="Calibri" w:cs="Calibri"/>
          <w:szCs w:val="22"/>
        </w:rPr>
        <w:t>Dla terenów dróg:</w:t>
      </w:r>
    </w:p>
    <w:p w14:paraId="1F2537D0" w14:textId="40C4B6E8" w:rsidR="00EE348A" w:rsidRPr="005736AC" w:rsidRDefault="00F60FB3" w:rsidP="00B31B3D">
      <w:pPr>
        <w:numPr>
          <w:ilvl w:val="0"/>
          <w:numId w:val="6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ustala się przeznaczenie podstawowe: budowle drogowe wraz z przynależnymi odpowiednio drogowymi obiektami inżynierskimi, urządzeniami i instalacjami służącymi do prowadzenia i obsługi ruchu </w:t>
      </w:r>
      <w:r w:rsidR="00803206" w:rsidRPr="005736AC">
        <w:rPr>
          <w:rFonts w:ascii="Calibri" w:hAnsi="Calibri" w:cs="Calibri"/>
          <w:sz w:val="22"/>
          <w:szCs w:val="22"/>
        </w:rPr>
        <w:t>kołowego</w:t>
      </w:r>
      <w:r w:rsidRPr="005736AC">
        <w:rPr>
          <w:rFonts w:ascii="Calibri" w:hAnsi="Calibri" w:cs="Calibri"/>
          <w:sz w:val="22"/>
          <w:szCs w:val="22"/>
        </w:rPr>
        <w:t>, pieszego, rowerowego oraz dla potrzeb zarządzania drogą; wyznaczone na rysunku planu linie rozgraniczające zapewniają możliwość realizacji wszystkich przynależnych elementów niezbędnych do prawidłowego wyposażenia i funkcjonowania dróg;</w:t>
      </w:r>
    </w:p>
    <w:p w14:paraId="71DAE340" w14:textId="77777777" w:rsidR="00EE348A" w:rsidRPr="005736AC" w:rsidRDefault="00EE348A" w:rsidP="00B31B3D">
      <w:pPr>
        <w:numPr>
          <w:ilvl w:val="0"/>
          <w:numId w:val="6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zgodnie z przepisami odrębnymi w zakresie dróg publicznych dopuszcza się lokalizację:</w:t>
      </w:r>
    </w:p>
    <w:p w14:paraId="754D1365" w14:textId="77777777" w:rsidR="00EE348A" w:rsidRPr="005736AC" w:rsidRDefault="00EE348A" w:rsidP="00B31B3D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sieci, obiektów i urządzeń infrastruktury technicznej, miejsc postojowych niezwiązanych funkcjonalnie z prowadzeniem ruchu drogowego,</w:t>
      </w:r>
    </w:p>
    <w:p w14:paraId="28EE015B" w14:textId="77777777" w:rsidR="00EE348A" w:rsidRPr="005736AC" w:rsidRDefault="00EE348A" w:rsidP="00B31B3D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obiektów związanych z obsługą pasażerów, w ramach zagospodarowania przystanków komunikacyjnych,</w:t>
      </w:r>
    </w:p>
    <w:p w14:paraId="2BFB8700" w14:textId="77777777" w:rsidR="00010E04" w:rsidRPr="005736AC" w:rsidRDefault="00EE348A" w:rsidP="00B31B3D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>zieleni urządzonej w pasach drogowych</w:t>
      </w:r>
      <w:r w:rsidR="00010E04" w:rsidRPr="005736AC">
        <w:rPr>
          <w:rFonts w:ascii="Calibri" w:hAnsi="Calibri" w:cs="Calibri"/>
          <w:sz w:val="22"/>
          <w:szCs w:val="22"/>
        </w:rPr>
        <w:t>,</w:t>
      </w:r>
    </w:p>
    <w:p w14:paraId="4DB6B6AE" w14:textId="474009E5" w:rsidR="00EE348A" w:rsidRPr="00DB2E50" w:rsidRDefault="00010E04" w:rsidP="00B31B3D">
      <w:pPr>
        <w:numPr>
          <w:ilvl w:val="0"/>
          <w:numId w:val="6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736AC">
        <w:rPr>
          <w:rFonts w:ascii="Calibri" w:hAnsi="Calibri" w:cs="Calibri"/>
          <w:sz w:val="22"/>
          <w:szCs w:val="22"/>
        </w:rPr>
        <w:t xml:space="preserve">miejsc postojowych w liniach rozgraniczających dróg publicznych: </w:t>
      </w:r>
      <w:r w:rsidRPr="005736AC">
        <w:rPr>
          <w:rFonts w:ascii="Calibri" w:hAnsi="Calibri" w:cs="Calibri"/>
          <w:b/>
          <w:sz w:val="22"/>
          <w:szCs w:val="22"/>
        </w:rPr>
        <w:t>KDZ</w:t>
      </w:r>
      <w:r w:rsidRPr="005736AC">
        <w:rPr>
          <w:rFonts w:ascii="Calibri" w:hAnsi="Calibri" w:cs="Calibri"/>
          <w:sz w:val="22"/>
          <w:szCs w:val="22"/>
        </w:rPr>
        <w:t xml:space="preserve">, </w:t>
      </w:r>
      <w:r w:rsidRPr="00DB2E50">
        <w:rPr>
          <w:rFonts w:ascii="Calibri" w:hAnsi="Calibri" w:cs="Calibri"/>
          <w:b/>
          <w:color w:val="000000"/>
          <w:sz w:val="22"/>
          <w:szCs w:val="22"/>
        </w:rPr>
        <w:t>KDD</w:t>
      </w:r>
      <w:r w:rsidR="00EE348A" w:rsidRPr="00DB2E50">
        <w:rPr>
          <w:rFonts w:ascii="Calibri" w:hAnsi="Calibri" w:cs="Calibri"/>
          <w:sz w:val="22"/>
          <w:szCs w:val="22"/>
        </w:rPr>
        <w:t>.</w:t>
      </w:r>
    </w:p>
    <w:p w14:paraId="758B1B02" w14:textId="77777777" w:rsidR="00EE348A" w:rsidRPr="00DB2E50" w:rsidRDefault="00EE348A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0B932E58" w14:textId="164AF04E" w:rsidR="00C67851" w:rsidRPr="00DB2E50" w:rsidRDefault="00C67851" w:rsidP="00DB2E50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631B18" w:rsidRPr="00DB2E50">
        <w:rPr>
          <w:rFonts w:ascii="Calibri" w:hAnsi="Calibri" w:cs="Calibri"/>
          <w:b/>
          <w:color w:val="000000"/>
          <w:szCs w:val="22"/>
        </w:rPr>
        <w:t>3</w:t>
      </w:r>
      <w:r w:rsidR="00637FE6">
        <w:rPr>
          <w:rFonts w:ascii="Calibri" w:hAnsi="Calibri" w:cs="Calibri"/>
          <w:b/>
          <w:color w:val="000000"/>
          <w:szCs w:val="22"/>
        </w:rPr>
        <w:t>7</w:t>
      </w:r>
      <w:r w:rsidR="000A56E2" w:rsidRPr="00DB2E50">
        <w:rPr>
          <w:rFonts w:ascii="Calibri" w:hAnsi="Calibri" w:cs="Calibri"/>
          <w:b/>
          <w:color w:val="000000"/>
          <w:szCs w:val="22"/>
        </w:rPr>
        <w:t>.</w:t>
      </w:r>
    </w:p>
    <w:p w14:paraId="7DD15E5D" w14:textId="25160868" w:rsidR="001E58A0" w:rsidRPr="00DB2E50" w:rsidRDefault="001E58A0" w:rsidP="00B31B3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Wyznacza się </w:t>
      </w:r>
      <w:r w:rsidRPr="00DB2E50">
        <w:rPr>
          <w:rFonts w:ascii="Calibri" w:hAnsi="Calibri" w:cs="Calibri"/>
          <w:b/>
          <w:color w:val="000000"/>
          <w:szCs w:val="22"/>
        </w:rPr>
        <w:t>TERENY WÓD POWIERZCHNIOWYCH (</w:t>
      </w:r>
      <w:proofErr w:type="spellStart"/>
      <w:r w:rsidRPr="00DB2E50">
        <w:rPr>
          <w:rFonts w:ascii="Calibri" w:hAnsi="Calibri" w:cs="Calibri"/>
          <w:b/>
          <w:color w:val="000000"/>
          <w:szCs w:val="22"/>
        </w:rPr>
        <w:t>W</w:t>
      </w:r>
      <w:r w:rsidR="00E03D76" w:rsidRPr="00DB2E50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="00072ECB" w:rsidRPr="00DB2E50">
        <w:rPr>
          <w:rFonts w:ascii="Calibri" w:hAnsi="Calibri" w:cs="Calibri"/>
          <w:b/>
          <w:color w:val="000000"/>
          <w:szCs w:val="22"/>
        </w:rPr>
        <w:t>: A.1Wp – A.11Wp; B.1Wp</w:t>
      </w:r>
      <w:r w:rsidRPr="00DB2E50">
        <w:rPr>
          <w:rFonts w:ascii="Calibri" w:hAnsi="Calibri" w:cs="Calibri"/>
          <w:b/>
          <w:color w:val="000000"/>
          <w:szCs w:val="22"/>
        </w:rPr>
        <w:t>)</w:t>
      </w:r>
      <w:r w:rsidRPr="00DB2E50">
        <w:rPr>
          <w:rFonts w:ascii="Calibri" w:hAnsi="Calibri" w:cs="Calibri"/>
          <w:color w:val="000000"/>
          <w:szCs w:val="22"/>
        </w:rPr>
        <w:t>.</w:t>
      </w:r>
    </w:p>
    <w:p w14:paraId="641E1D54" w14:textId="77777777" w:rsidR="001E58A0" w:rsidRPr="00DB2E50" w:rsidRDefault="001E58A0" w:rsidP="00B31B3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podstawowe: otwarte wody powierzchniowe.</w:t>
      </w:r>
    </w:p>
    <w:p w14:paraId="72580FFB" w14:textId="77777777" w:rsidR="001E58A0" w:rsidRPr="00DB2E50" w:rsidRDefault="001E58A0" w:rsidP="00B31B3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Przeznaczenie dopuszczalne:</w:t>
      </w:r>
    </w:p>
    <w:p w14:paraId="376A02AD" w14:textId="77777777" w:rsidR="001E58A0" w:rsidRPr="00DB2E50" w:rsidRDefault="001E58A0" w:rsidP="00B31B3D">
      <w:pPr>
        <w:numPr>
          <w:ilvl w:val="0"/>
          <w:numId w:val="5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urządzenia wodne;</w:t>
      </w:r>
    </w:p>
    <w:p w14:paraId="78F56F4D" w14:textId="77777777" w:rsidR="001E58A0" w:rsidRPr="00DB2E50" w:rsidRDefault="001E58A0" w:rsidP="00B31B3D">
      <w:pPr>
        <w:numPr>
          <w:ilvl w:val="0"/>
          <w:numId w:val="57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urządzenia służące ochronie przeciwpowodziowej i zabezpieczeniu koryt przed erozją.</w:t>
      </w:r>
    </w:p>
    <w:p w14:paraId="7ABBCF9C" w14:textId="6D4BCD62" w:rsidR="001E58A0" w:rsidRPr="00DB2E50" w:rsidRDefault="001E58A0" w:rsidP="00B31B3D">
      <w:pPr>
        <w:pStyle w:val="standard"/>
        <w:numPr>
          <w:ilvl w:val="0"/>
          <w:numId w:val="56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Na terenach </w:t>
      </w:r>
      <w:proofErr w:type="spellStart"/>
      <w:r w:rsidRPr="00DB2E50">
        <w:rPr>
          <w:rFonts w:ascii="Calibri" w:hAnsi="Calibri" w:cs="Calibri"/>
          <w:b/>
          <w:color w:val="000000"/>
          <w:szCs w:val="22"/>
        </w:rPr>
        <w:t>W</w:t>
      </w:r>
      <w:r w:rsidR="00E03D76" w:rsidRPr="00DB2E50">
        <w:rPr>
          <w:rFonts w:ascii="Calibri" w:hAnsi="Calibri" w:cs="Calibri"/>
          <w:b/>
          <w:color w:val="000000"/>
          <w:szCs w:val="22"/>
        </w:rPr>
        <w:t>p</w:t>
      </w:r>
      <w:proofErr w:type="spellEnd"/>
      <w:r w:rsidRPr="00DB2E50">
        <w:rPr>
          <w:rFonts w:ascii="Calibri" w:hAnsi="Calibri" w:cs="Calibri"/>
          <w:color w:val="000000"/>
          <w:szCs w:val="22"/>
        </w:rPr>
        <w:t xml:space="preserve"> ustala się następujące zasady zagospodarowania:</w:t>
      </w:r>
    </w:p>
    <w:p w14:paraId="12189095" w14:textId="77777777" w:rsidR="001E58A0" w:rsidRPr="00DB2E50" w:rsidRDefault="001E58A0" w:rsidP="00B31B3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nakaz zachowania zbiorników wodnych oraz naturalnych koryt rzek i potoków z ich obudową biologiczną;</w:t>
      </w:r>
    </w:p>
    <w:p w14:paraId="536F4FD0" w14:textId="067E3235" w:rsidR="001E58A0" w:rsidRPr="00DB2E50" w:rsidRDefault="001E58A0" w:rsidP="00B31B3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lastRenderedPageBreak/>
        <w:t xml:space="preserve">zakaz regulacji brzegów i przebiegu koryt </w:t>
      </w:r>
      <w:r w:rsidR="00CA1B33" w:rsidRPr="00DB2E50">
        <w:rPr>
          <w:rFonts w:ascii="Calibri" w:hAnsi="Calibri" w:cs="Calibri"/>
          <w:color w:val="000000"/>
          <w:sz w:val="22"/>
          <w:szCs w:val="22"/>
        </w:rPr>
        <w:t>cieków wodnych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celem zachowania ich naturalnego charakteru, za wyjątkiem obszarów, w których ze względów bezpieczeństwa regulacja brzegów jest niezbędna;</w:t>
      </w:r>
    </w:p>
    <w:p w14:paraId="7055B46D" w14:textId="77777777" w:rsidR="001E58A0" w:rsidRPr="00DB2E50" w:rsidRDefault="001E58A0" w:rsidP="00B31B3D">
      <w:pPr>
        <w:numPr>
          <w:ilvl w:val="0"/>
          <w:numId w:val="58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w obrębie rzek i potoków dopuszcza się prowadzenie prac</w:t>
      </w:r>
      <w:r w:rsidR="005E78DA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DB2E50">
        <w:rPr>
          <w:rFonts w:ascii="Calibri" w:hAnsi="Calibri" w:cs="Calibri"/>
          <w:color w:val="000000"/>
          <w:sz w:val="22"/>
          <w:szCs w:val="22"/>
        </w:rPr>
        <w:t>związanych z</w:t>
      </w:r>
      <w:r w:rsidR="007310CA" w:rsidRPr="00DB2E50">
        <w:rPr>
          <w:rFonts w:ascii="Calibri" w:hAnsi="Calibri" w:cs="Calibri"/>
          <w:color w:val="000000"/>
          <w:sz w:val="22"/>
          <w:szCs w:val="22"/>
        </w:rPr>
        <w:t> z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abezpieczeniem przeciwpowodziowym </w:t>
      </w:r>
      <w:r w:rsidR="007310CA" w:rsidRPr="00DB2E50">
        <w:rPr>
          <w:rFonts w:ascii="Calibri" w:hAnsi="Calibri" w:cs="Calibri"/>
          <w:color w:val="000000"/>
          <w:sz w:val="22"/>
          <w:szCs w:val="22"/>
        </w:rPr>
        <w:t>–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 remonty, prace regulacyjne, konserwacyjne i budowlane. </w:t>
      </w:r>
    </w:p>
    <w:p w14:paraId="68E3AA55" w14:textId="77777777" w:rsidR="00A25756" w:rsidRPr="00DB2E50" w:rsidRDefault="00A25756" w:rsidP="00DB2E50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</w:p>
    <w:p w14:paraId="5F1DF8C3" w14:textId="77777777" w:rsidR="007A0D26" w:rsidRPr="00DB2E50" w:rsidRDefault="007A0D26" w:rsidP="00DB2E50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bCs/>
          <w:color w:val="000000"/>
          <w:szCs w:val="22"/>
        </w:rPr>
      </w:pPr>
    </w:p>
    <w:p w14:paraId="426BD302" w14:textId="39B490A6" w:rsidR="00F571C7" w:rsidRPr="00DB2E50" w:rsidRDefault="00D543F6" w:rsidP="00DB2E50">
      <w:pPr>
        <w:pStyle w:val="standard"/>
        <w:tabs>
          <w:tab w:val="clear" w:pos="567"/>
        </w:tabs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bCs/>
          <w:color w:val="000000"/>
          <w:szCs w:val="22"/>
        </w:rPr>
        <w:t>ROZD</w:t>
      </w:r>
      <w:r w:rsidR="00C60E2C" w:rsidRPr="00DB2E50">
        <w:rPr>
          <w:rFonts w:ascii="Calibri" w:hAnsi="Calibri" w:cs="Calibri"/>
          <w:b/>
          <w:bCs/>
          <w:color w:val="000000"/>
          <w:szCs w:val="22"/>
        </w:rPr>
        <w:t>ZIAŁ V</w:t>
      </w:r>
    </w:p>
    <w:p w14:paraId="3D8ACBFE" w14:textId="245EFCC2" w:rsidR="00F571C7" w:rsidRPr="00DB2E50" w:rsidRDefault="00A928D4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USTALENIA</w:t>
      </w:r>
      <w:r w:rsidR="00C60E2C" w:rsidRPr="00DB2E50">
        <w:rPr>
          <w:rFonts w:ascii="Calibri" w:hAnsi="Calibri" w:cs="Calibri"/>
          <w:b/>
          <w:color w:val="000000"/>
          <w:szCs w:val="22"/>
        </w:rPr>
        <w:t xml:space="preserve"> KOŃCOWE</w:t>
      </w:r>
    </w:p>
    <w:p w14:paraId="10C0A811" w14:textId="77777777" w:rsidR="00F571C7" w:rsidRPr="00DB2E50" w:rsidRDefault="00F571C7" w:rsidP="00DB2E50">
      <w:pPr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9FC5104" w14:textId="79C575EF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631B18" w:rsidRPr="00DB2E50">
        <w:rPr>
          <w:rFonts w:ascii="Calibri" w:hAnsi="Calibri" w:cs="Calibri"/>
          <w:b/>
          <w:color w:val="000000"/>
          <w:szCs w:val="22"/>
        </w:rPr>
        <w:t>3</w:t>
      </w:r>
      <w:r w:rsidR="00637FE6">
        <w:rPr>
          <w:rFonts w:ascii="Calibri" w:hAnsi="Calibri" w:cs="Calibri"/>
          <w:b/>
          <w:color w:val="000000"/>
          <w:szCs w:val="22"/>
        </w:rPr>
        <w:t>8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6FBCF32C" w14:textId="77777777" w:rsidR="00F571C7" w:rsidRPr="00DB2E50" w:rsidRDefault="00F571C7" w:rsidP="00DB2E50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Wysokość jednorazowej opłaty w przypadku zbycia nieruchomości, której wartość wzrosła w związku z uchwaleniem niniejszego planu ustala się:</w:t>
      </w:r>
    </w:p>
    <w:p w14:paraId="4554DA07" w14:textId="1FB79519" w:rsidR="009E3B01" w:rsidRPr="00DB2E50" w:rsidRDefault="00F571C7" w:rsidP="00DB2E50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dla terenów </w:t>
      </w:r>
      <w:r w:rsidR="00C60E2C" w:rsidRPr="00DB2E50">
        <w:rPr>
          <w:rFonts w:ascii="Calibri" w:hAnsi="Calibri" w:cs="Calibri"/>
          <w:b/>
          <w:color w:val="000000"/>
          <w:szCs w:val="22"/>
        </w:rPr>
        <w:t>MN</w:t>
      </w:r>
      <w:r w:rsidR="0011698A" w:rsidRPr="00DB2E50">
        <w:rPr>
          <w:rFonts w:ascii="Calibri" w:hAnsi="Calibri" w:cs="Calibri"/>
          <w:b/>
          <w:color w:val="000000"/>
          <w:szCs w:val="22"/>
        </w:rPr>
        <w:t xml:space="preserve">, </w:t>
      </w:r>
      <w:r w:rsidR="00C60E2C" w:rsidRPr="00DB2E50">
        <w:rPr>
          <w:rFonts w:ascii="Calibri" w:hAnsi="Calibri" w:cs="Calibri"/>
          <w:b/>
          <w:color w:val="000000"/>
          <w:szCs w:val="22"/>
        </w:rPr>
        <w:t xml:space="preserve">MU, </w:t>
      </w:r>
      <w:r w:rsidR="0011698A" w:rsidRPr="00DB2E50">
        <w:rPr>
          <w:rFonts w:ascii="Calibri" w:hAnsi="Calibri" w:cs="Calibri"/>
          <w:b/>
          <w:color w:val="000000"/>
          <w:szCs w:val="22"/>
        </w:rPr>
        <w:t>MM</w:t>
      </w:r>
      <w:r w:rsidR="009E3B01" w:rsidRPr="00DB2E50">
        <w:rPr>
          <w:rFonts w:ascii="Calibri" w:hAnsi="Calibri" w:cs="Calibri"/>
          <w:b/>
          <w:color w:val="000000"/>
          <w:szCs w:val="22"/>
        </w:rPr>
        <w:t xml:space="preserve"> </w:t>
      </w:r>
      <w:r w:rsidR="009E3B01" w:rsidRPr="00DB2E50">
        <w:rPr>
          <w:rFonts w:ascii="Calibri" w:hAnsi="Calibri" w:cs="Calibri"/>
          <w:color w:val="000000"/>
          <w:szCs w:val="22"/>
        </w:rPr>
        <w:t>– 1</w:t>
      </w:r>
      <w:r w:rsidR="002A3A16" w:rsidRPr="00DB2E50">
        <w:rPr>
          <w:rFonts w:ascii="Calibri" w:hAnsi="Calibri" w:cs="Calibri"/>
          <w:color w:val="000000"/>
          <w:szCs w:val="22"/>
        </w:rPr>
        <w:t>0</w:t>
      </w:r>
      <w:r w:rsidR="009E3B01" w:rsidRPr="00DB2E50">
        <w:rPr>
          <w:rFonts w:ascii="Calibri" w:hAnsi="Calibri" w:cs="Calibri"/>
          <w:color w:val="000000"/>
          <w:szCs w:val="22"/>
        </w:rPr>
        <w:t>%</w:t>
      </w:r>
      <w:r w:rsidR="00C60E2C" w:rsidRPr="00DB2E50">
        <w:rPr>
          <w:rFonts w:ascii="Calibri" w:hAnsi="Calibri" w:cs="Calibri"/>
          <w:color w:val="000000"/>
          <w:szCs w:val="22"/>
        </w:rPr>
        <w:t>,</w:t>
      </w:r>
      <w:r w:rsidR="00C60E2C" w:rsidRPr="00DB2E50">
        <w:rPr>
          <w:rFonts w:ascii="Calibri" w:hAnsi="Calibri" w:cs="Calibri"/>
          <w:b/>
          <w:color w:val="000000"/>
          <w:szCs w:val="22"/>
        </w:rPr>
        <w:t xml:space="preserve"> </w:t>
      </w:r>
    </w:p>
    <w:p w14:paraId="3EC9CE54" w14:textId="02B5D6D7" w:rsidR="00F571C7" w:rsidRPr="00DB2E50" w:rsidRDefault="009E3B01" w:rsidP="00DB2E50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dla terenów</w:t>
      </w:r>
      <w:r w:rsidRPr="00DB2E50">
        <w:rPr>
          <w:rFonts w:ascii="Calibri" w:hAnsi="Calibri" w:cs="Calibri"/>
          <w:b/>
          <w:color w:val="000000"/>
          <w:szCs w:val="22"/>
        </w:rPr>
        <w:t xml:space="preserve"> </w:t>
      </w:r>
      <w:r w:rsidR="00C60E2C" w:rsidRPr="00DB2E50">
        <w:rPr>
          <w:rFonts w:ascii="Calibri" w:hAnsi="Calibri" w:cs="Calibri"/>
          <w:b/>
          <w:color w:val="000000"/>
          <w:szCs w:val="22"/>
        </w:rPr>
        <w:t xml:space="preserve">U, </w:t>
      </w:r>
      <w:r w:rsidR="00072ECB" w:rsidRPr="00DB2E50">
        <w:rPr>
          <w:rFonts w:ascii="Calibri" w:hAnsi="Calibri" w:cs="Calibri"/>
          <w:b/>
          <w:color w:val="000000"/>
          <w:szCs w:val="22"/>
        </w:rPr>
        <w:t xml:space="preserve">UT, PU </w:t>
      </w:r>
      <w:r w:rsidR="00C91058" w:rsidRPr="00DB2E50">
        <w:rPr>
          <w:rFonts w:ascii="Calibri" w:hAnsi="Calibri" w:cs="Calibri"/>
          <w:b/>
          <w:color w:val="000000"/>
          <w:szCs w:val="22"/>
        </w:rPr>
        <w:t>-</w:t>
      </w:r>
      <w:r w:rsidR="0011698A" w:rsidRPr="00DB2E50">
        <w:rPr>
          <w:rFonts w:ascii="Calibri" w:hAnsi="Calibri" w:cs="Calibri"/>
          <w:b/>
          <w:color w:val="000000"/>
          <w:szCs w:val="22"/>
        </w:rPr>
        <w:t xml:space="preserve"> </w:t>
      </w:r>
      <w:r w:rsidR="002A3A16" w:rsidRPr="00DB2E50">
        <w:rPr>
          <w:rFonts w:ascii="Calibri" w:hAnsi="Calibri" w:cs="Calibri"/>
          <w:color w:val="000000"/>
          <w:szCs w:val="22"/>
        </w:rPr>
        <w:t>1</w:t>
      </w:r>
      <w:r w:rsidRPr="00DB2E50">
        <w:rPr>
          <w:rFonts w:ascii="Calibri" w:hAnsi="Calibri" w:cs="Calibri"/>
          <w:color w:val="000000"/>
          <w:szCs w:val="22"/>
        </w:rPr>
        <w:t>5</w:t>
      </w:r>
      <w:r w:rsidR="00C60E2C" w:rsidRPr="00DB2E50">
        <w:rPr>
          <w:rFonts w:ascii="Calibri" w:hAnsi="Calibri" w:cs="Calibri"/>
          <w:color w:val="000000"/>
          <w:szCs w:val="22"/>
        </w:rPr>
        <w:t>%,</w:t>
      </w:r>
    </w:p>
    <w:p w14:paraId="5EFD435B" w14:textId="0E8F64DE" w:rsidR="00F571C7" w:rsidRPr="00DB2E50" w:rsidRDefault="00F571C7" w:rsidP="00DB2E50">
      <w:pPr>
        <w:pStyle w:val="standard"/>
        <w:numPr>
          <w:ilvl w:val="0"/>
          <w:numId w:val="2"/>
        </w:numPr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dla pozostałych terenów – </w:t>
      </w:r>
      <w:r w:rsidR="009E3B01" w:rsidRPr="00DB2E50">
        <w:rPr>
          <w:rFonts w:ascii="Calibri" w:hAnsi="Calibri" w:cs="Calibri"/>
          <w:color w:val="000000"/>
          <w:szCs w:val="22"/>
        </w:rPr>
        <w:t>1</w:t>
      </w:r>
      <w:r w:rsidRPr="00DB2E50">
        <w:rPr>
          <w:rFonts w:ascii="Calibri" w:hAnsi="Calibri" w:cs="Calibri"/>
          <w:color w:val="000000"/>
          <w:szCs w:val="22"/>
        </w:rPr>
        <w:t>%.</w:t>
      </w:r>
    </w:p>
    <w:p w14:paraId="350DE7E8" w14:textId="30ABF8B3" w:rsidR="00F571C7" w:rsidRPr="00DB2E50" w:rsidRDefault="00F571C7" w:rsidP="00DB2E5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stosownie do postanowień </w:t>
      </w:r>
      <w:r w:rsidR="00C60E2C" w:rsidRPr="00DB2E50">
        <w:rPr>
          <w:rFonts w:ascii="Calibri" w:hAnsi="Calibri" w:cs="Calibri"/>
          <w:color w:val="000000"/>
          <w:sz w:val="22"/>
          <w:szCs w:val="22"/>
        </w:rPr>
        <w:t xml:space="preserve">art. 36 ust. 4 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ustawy z dnia </w:t>
      </w:r>
      <w:r w:rsidR="007310CA" w:rsidRPr="00DB2E50">
        <w:rPr>
          <w:rFonts w:ascii="Calibri" w:hAnsi="Calibri" w:cs="Calibri"/>
          <w:color w:val="000000"/>
          <w:sz w:val="22"/>
          <w:szCs w:val="22"/>
        </w:rPr>
        <w:t>27 marca 2003 r. o planowaniu i </w:t>
      </w:r>
      <w:r w:rsidRPr="00DB2E50">
        <w:rPr>
          <w:rFonts w:ascii="Calibri" w:hAnsi="Calibri" w:cs="Calibri"/>
          <w:color w:val="000000"/>
          <w:sz w:val="22"/>
          <w:szCs w:val="22"/>
        </w:rPr>
        <w:t>zagospodarowaniu przestrzennym</w:t>
      </w:r>
      <w:r w:rsidR="001E3137" w:rsidRPr="00DB2E5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A2D0D" w:rsidRPr="00DB2E50">
        <w:rPr>
          <w:rFonts w:ascii="Calibri" w:hAnsi="Calibri" w:cs="Calibri"/>
          <w:sz w:val="22"/>
          <w:szCs w:val="22"/>
        </w:rPr>
        <w:t xml:space="preserve">(tj. </w:t>
      </w:r>
      <w:r w:rsidR="00072ECB" w:rsidRPr="00DB2E50">
        <w:rPr>
          <w:rFonts w:ascii="Calibri" w:hAnsi="Calibri" w:cs="Calibri"/>
          <w:sz w:val="22"/>
          <w:szCs w:val="22"/>
        </w:rPr>
        <w:t>Dz.U. z 2023 r. poz</w:t>
      </w:r>
      <w:r w:rsidR="002F7C3F" w:rsidRPr="00DB2E50">
        <w:rPr>
          <w:rFonts w:ascii="Calibri" w:hAnsi="Calibri" w:cs="Calibri"/>
          <w:sz w:val="22"/>
          <w:szCs w:val="22"/>
        </w:rPr>
        <w:t>.</w:t>
      </w:r>
      <w:r w:rsidR="00072ECB" w:rsidRPr="00DB2E50">
        <w:rPr>
          <w:rFonts w:ascii="Calibri" w:hAnsi="Calibri" w:cs="Calibri"/>
          <w:sz w:val="22"/>
          <w:szCs w:val="22"/>
        </w:rPr>
        <w:t xml:space="preserve"> 977 z </w:t>
      </w:r>
      <w:proofErr w:type="spellStart"/>
      <w:r w:rsidR="00072ECB" w:rsidRPr="00DB2E50">
        <w:rPr>
          <w:rFonts w:ascii="Calibri" w:hAnsi="Calibri" w:cs="Calibri"/>
          <w:sz w:val="22"/>
          <w:szCs w:val="22"/>
        </w:rPr>
        <w:t>późn</w:t>
      </w:r>
      <w:proofErr w:type="spellEnd"/>
      <w:r w:rsidR="00072ECB" w:rsidRPr="00DB2E50">
        <w:rPr>
          <w:rFonts w:ascii="Calibri" w:hAnsi="Calibri" w:cs="Calibri"/>
          <w:sz w:val="22"/>
          <w:szCs w:val="22"/>
        </w:rPr>
        <w:t>. zm.</w:t>
      </w:r>
      <w:r w:rsidR="003A2D0D" w:rsidRPr="00DB2E50">
        <w:rPr>
          <w:rFonts w:ascii="Calibri" w:hAnsi="Calibri" w:cs="Calibri"/>
          <w:sz w:val="22"/>
          <w:szCs w:val="22"/>
        </w:rPr>
        <w:t>)</w:t>
      </w:r>
      <w:r w:rsidRPr="00DB2E50">
        <w:rPr>
          <w:rFonts w:ascii="Calibri" w:hAnsi="Calibri" w:cs="Calibri"/>
          <w:color w:val="000000"/>
          <w:sz w:val="22"/>
          <w:szCs w:val="22"/>
        </w:rPr>
        <w:t>.</w:t>
      </w:r>
    </w:p>
    <w:p w14:paraId="71866DB2" w14:textId="77777777" w:rsidR="00C60E2C" w:rsidRPr="00DB2E50" w:rsidRDefault="00C60E2C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</w:p>
    <w:p w14:paraId="4D2B2B44" w14:textId="713686F6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637FE6">
        <w:rPr>
          <w:rFonts w:ascii="Calibri" w:hAnsi="Calibri" w:cs="Calibri"/>
          <w:b/>
          <w:color w:val="000000"/>
          <w:szCs w:val="22"/>
        </w:rPr>
        <w:t>39</w:t>
      </w:r>
      <w:r w:rsidR="00C60E2C" w:rsidRPr="00DB2E50">
        <w:rPr>
          <w:rFonts w:ascii="Calibri" w:hAnsi="Calibri" w:cs="Calibri"/>
          <w:b/>
          <w:color w:val="000000"/>
          <w:szCs w:val="22"/>
        </w:rPr>
        <w:t>.</w:t>
      </w:r>
    </w:p>
    <w:p w14:paraId="0C27B53C" w14:textId="5070B38F" w:rsidR="00F571C7" w:rsidRPr="00DB2E50" w:rsidRDefault="00F571C7" w:rsidP="00B31B3D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Uchwalając niniejszy plan, Rada Gminy </w:t>
      </w:r>
      <w:r w:rsidR="00286A04" w:rsidRPr="00DB2E50">
        <w:rPr>
          <w:rFonts w:ascii="Calibri" w:hAnsi="Calibri" w:cs="Calibri"/>
          <w:color w:val="000000"/>
          <w:szCs w:val="22"/>
        </w:rPr>
        <w:t>Nowy Targ</w:t>
      </w:r>
      <w:r w:rsidRPr="00DB2E50">
        <w:rPr>
          <w:rFonts w:ascii="Calibri" w:hAnsi="Calibri" w:cs="Calibri"/>
          <w:color w:val="000000"/>
          <w:szCs w:val="22"/>
        </w:rPr>
        <w:t>, stoso</w:t>
      </w:r>
      <w:r w:rsidR="007310CA" w:rsidRPr="00DB2E50">
        <w:rPr>
          <w:rFonts w:ascii="Calibri" w:hAnsi="Calibri" w:cs="Calibri"/>
          <w:color w:val="000000"/>
          <w:szCs w:val="22"/>
        </w:rPr>
        <w:t>wnie do art. 20 ust. 1 ustawy z </w:t>
      </w:r>
      <w:r w:rsidRPr="00DB2E50">
        <w:rPr>
          <w:rFonts w:ascii="Calibri" w:hAnsi="Calibri" w:cs="Calibri"/>
          <w:color w:val="000000"/>
          <w:szCs w:val="22"/>
        </w:rPr>
        <w:t>dnia 27 marca 2003 r. o planowaniu i zagospodarowa</w:t>
      </w:r>
      <w:r w:rsidR="007310CA" w:rsidRPr="00DB2E50">
        <w:rPr>
          <w:rFonts w:ascii="Calibri" w:hAnsi="Calibri" w:cs="Calibri"/>
          <w:color w:val="000000"/>
          <w:szCs w:val="22"/>
        </w:rPr>
        <w:t xml:space="preserve">niu przestrzennym </w:t>
      </w:r>
      <w:r w:rsidR="009F59B9" w:rsidRPr="00DB2E50">
        <w:rPr>
          <w:rFonts w:ascii="Calibri" w:hAnsi="Calibri" w:cs="Calibri"/>
          <w:szCs w:val="22"/>
        </w:rPr>
        <w:t xml:space="preserve">(tj. </w:t>
      </w:r>
      <w:r w:rsidR="00072ECB" w:rsidRPr="00DB2E50">
        <w:rPr>
          <w:rFonts w:ascii="Calibri" w:hAnsi="Calibri" w:cs="Calibri"/>
          <w:szCs w:val="22"/>
        </w:rPr>
        <w:t xml:space="preserve">Dz.U. z 2023 r. poz. 977 z </w:t>
      </w:r>
      <w:proofErr w:type="spellStart"/>
      <w:r w:rsidR="00072ECB" w:rsidRPr="00DB2E50">
        <w:rPr>
          <w:rFonts w:ascii="Calibri" w:hAnsi="Calibri" w:cs="Calibri"/>
          <w:szCs w:val="22"/>
        </w:rPr>
        <w:t>późn</w:t>
      </w:r>
      <w:proofErr w:type="spellEnd"/>
      <w:r w:rsidR="00072ECB" w:rsidRPr="00DB2E50">
        <w:rPr>
          <w:rFonts w:ascii="Calibri" w:hAnsi="Calibri" w:cs="Calibri"/>
          <w:szCs w:val="22"/>
        </w:rPr>
        <w:t>. zm.</w:t>
      </w:r>
      <w:r w:rsidR="009F59B9" w:rsidRPr="00DB2E50">
        <w:rPr>
          <w:rFonts w:ascii="Calibri" w:hAnsi="Calibri" w:cs="Calibri"/>
          <w:szCs w:val="22"/>
        </w:rPr>
        <w:t xml:space="preserve">) </w:t>
      </w:r>
      <w:r w:rsidRPr="00DB2E50">
        <w:rPr>
          <w:rFonts w:ascii="Calibri" w:hAnsi="Calibri" w:cs="Calibri"/>
          <w:color w:val="000000"/>
          <w:szCs w:val="22"/>
        </w:rPr>
        <w:t>rozstrzyga:</w:t>
      </w:r>
    </w:p>
    <w:p w14:paraId="6A6076FE" w14:textId="77777777" w:rsidR="00F571C7" w:rsidRPr="00DB2E50" w:rsidRDefault="00053069" w:rsidP="00B31B3D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</w:t>
      </w:r>
      <w:r w:rsidR="00F571C7" w:rsidRPr="00DB2E50">
        <w:rPr>
          <w:rFonts w:ascii="Calibri" w:hAnsi="Calibri" w:cs="Calibri"/>
          <w:color w:val="000000"/>
          <w:sz w:val="22"/>
          <w:szCs w:val="22"/>
        </w:rPr>
        <w:t xml:space="preserve"> sposobie realizacji, zapisanych w planie inwestycji z zakresu infrastruktury technicznej, które należą do zadań własnych gminy, oraz o zasadach ich finansowania;</w:t>
      </w:r>
    </w:p>
    <w:p w14:paraId="11C1D0F5" w14:textId="2857C6BF" w:rsidR="00F571C7" w:rsidRPr="00DB2E50" w:rsidRDefault="00053069" w:rsidP="00B31B3D">
      <w:pPr>
        <w:numPr>
          <w:ilvl w:val="0"/>
          <w:numId w:val="66"/>
        </w:num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o</w:t>
      </w:r>
      <w:r w:rsidR="00F571C7" w:rsidRPr="00DB2E50">
        <w:rPr>
          <w:rFonts w:ascii="Calibri" w:hAnsi="Calibri" w:cs="Calibri"/>
          <w:color w:val="000000"/>
          <w:sz w:val="22"/>
          <w:szCs w:val="22"/>
        </w:rPr>
        <w:t xml:space="preserve"> sposobie rozpatrzenia uwag do projektu planu, nieuwzględnionych przez Wójta Gminy </w:t>
      </w:r>
      <w:r w:rsidR="00286A04" w:rsidRPr="00DB2E50">
        <w:rPr>
          <w:rFonts w:ascii="Calibri" w:hAnsi="Calibri" w:cs="Calibri"/>
          <w:color w:val="000000"/>
          <w:sz w:val="22"/>
          <w:szCs w:val="22"/>
        </w:rPr>
        <w:t>Nowy Targ</w:t>
      </w:r>
      <w:r w:rsidR="00F571C7" w:rsidRPr="00DB2E50">
        <w:rPr>
          <w:rFonts w:ascii="Calibri" w:hAnsi="Calibri" w:cs="Calibri"/>
          <w:color w:val="000000"/>
          <w:sz w:val="22"/>
          <w:szCs w:val="22"/>
        </w:rPr>
        <w:t>.</w:t>
      </w:r>
    </w:p>
    <w:p w14:paraId="537A02F2" w14:textId="07789064" w:rsidR="00F571C7" w:rsidRPr="00DB2E50" w:rsidRDefault="00F571C7" w:rsidP="00B31B3D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>Rozstrzygnięcia, o których mowa w ust. 1 pkt</w:t>
      </w:r>
      <w:r w:rsidR="00A928D4" w:rsidRPr="00DB2E50">
        <w:rPr>
          <w:rFonts w:ascii="Calibri" w:hAnsi="Calibri" w:cs="Calibri"/>
          <w:color w:val="000000"/>
          <w:szCs w:val="22"/>
        </w:rPr>
        <w:t xml:space="preserve">. </w:t>
      </w:r>
      <w:r w:rsidRPr="00DB2E50">
        <w:rPr>
          <w:rFonts w:ascii="Calibri" w:hAnsi="Calibri" w:cs="Calibri"/>
          <w:color w:val="000000"/>
          <w:szCs w:val="22"/>
        </w:rPr>
        <w:t xml:space="preserve">1 i 2 są zawarte są w </w:t>
      </w:r>
      <w:r w:rsidRPr="00DB2E50">
        <w:rPr>
          <w:rFonts w:ascii="Calibri" w:hAnsi="Calibri" w:cs="Calibri"/>
          <w:b/>
          <w:color w:val="000000"/>
          <w:szCs w:val="22"/>
        </w:rPr>
        <w:t>Załączniku Nr 2</w:t>
      </w:r>
      <w:r w:rsidRPr="00DB2E50">
        <w:rPr>
          <w:rFonts w:ascii="Calibri" w:hAnsi="Calibri" w:cs="Calibri"/>
          <w:color w:val="000000"/>
          <w:szCs w:val="22"/>
        </w:rPr>
        <w:t xml:space="preserve"> i </w:t>
      </w:r>
      <w:r w:rsidRPr="00DB2E50">
        <w:rPr>
          <w:rFonts w:ascii="Calibri" w:hAnsi="Calibri" w:cs="Calibri"/>
          <w:b/>
          <w:color w:val="000000"/>
          <w:szCs w:val="22"/>
        </w:rPr>
        <w:t>Nr 3</w:t>
      </w:r>
      <w:r w:rsidRPr="00DB2E50">
        <w:rPr>
          <w:rFonts w:ascii="Calibri" w:hAnsi="Calibri" w:cs="Calibri"/>
          <w:color w:val="000000"/>
          <w:szCs w:val="22"/>
        </w:rPr>
        <w:t xml:space="preserve"> do niniejszej </w:t>
      </w:r>
      <w:r w:rsidR="00A928D4" w:rsidRPr="00DB2E50">
        <w:rPr>
          <w:rFonts w:ascii="Calibri" w:hAnsi="Calibri" w:cs="Calibri"/>
          <w:color w:val="000000"/>
          <w:szCs w:val="22"/>
        </w:rPr>
        <w:t>U</w:t>
      </w:r>
      <w:r w:rsidRPr="00DB2E50">
        <w:rPr>
          <w:rFonts w:ascii="Calibri" w:hAnsi="Calibri" w:cs="Calibri"/>
          <w:color w:val="000000"/>
          <w:szCs w:val="22"/>
        </w:rPr>
        <w:t>chwały.</w:t>
      </w:r>
    </w:p>
    <w:p w14:paraId="37481070" w14:textId="219DC2BD" w:rsidR="00286A04" w:rsidRPr="00DB2E50" w:rsidRDefault="00286A04" w:rsidP="00B31B3D">
      <w:pPr>
        <w:pStyle w:val="standard"/>
        <w:numPr>
          <w:ilvl w:val="0"/>
          <w:numId w:val="65"/>
        </w:numPr>
        <w:tabs>
          <w:tab w:val="clear" w:pos="567"/>
        </w:tabs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color w:val="000000"/>
          <w:szCs w:val="22"/>
        </w:rPr>
        <w:t xml:space="preserve">Dane przestrzenne znajdują się w </w:t>
      </w:r>
      <w:r w:rsidRPr="00DB2E50">
        <w:rPr>
          <w:rFonts w:ascii="Calibri" w:hAnsi="Calibri" w:cs="Calibri"/>
          <w:b/>
          <w:color w:val="000000"/>
          <w:szCs w:val="22"/>
        </w:rPr>
        <w:t>Załączniku Nr 4.</w:t>
      </w:r>
    </w:p>
    <w:p w14:paraId="0ACFE3BF" w14:textId="77777777" w:rsidR="00F571C7" w:rsidRPr="00DB2E50" w:rsidRDefault="00F571C7" w:rsidP="00DB2E50">
      <w:pPr>
        <w:pStyle w:val="standard"/>
        <w:tabs>
          <w:tab w:val="clear" w:pos="567"/>
        </w:tabs>
        <w:spacing w:line="276" w:lineRule="auto"/>
        <w:rPr>
          <w:rFonts w:ascii="Calibri" w:hAnsi="Calibri" w:cs="Calibri"/>
          <w:color w:val="000000"/>
          <w:szCs w:val="22"/>
        </w:rPr>
      </w:pPr>
    </w:p>
    <w:p w14:paraId="6460C417" w14:textId="7FEB3E62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0271E9" w:rsidRPr="00DB2E50">
        <w:rPr>
          <w:rFonts w:ascii="Calibri" w:hAnsi="Calibri" w:cs="Calibri"/>
          <w:b/>
          <w:color w:val="000000"/>
          <w:szCs w:val="22"/>
        </w:rPr>
        <w:t>4</w:t>
      </w:r>
      <w:r w:rsidR="00637FE6">
        <w:rPr>
          <w:rFonts w:ascii="Calibri" w:hAnsi="Calibri" w:cs="Calibri"/>
          <w:b/>
          <w:color w:val="000000"/>
          <w:szCs w:val="22"/>
        </w:rPr>
        <w:t>0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6F4F9EEA" w14:textId="1DB9D76C" w:rsidR="00F571C7" w:rsidRPr="00DB2E50" w:rsidRDefault="00F571C7" w:rsidP="00DB2E50">
      <w:pPr>
        <w:spacing w:line="276" w:lineRule="auto"/>
        <w:outlineLvl w:val="0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 xml:space="preserve">Wykonanie </w:t>
      </w:r>
      <w:r w:rsidR="00A928D4" w:rsidRPr="00DB2E50">
        <w:rPr>
          <w:rFonts w:ascii="Calibri" w:hAnsi="Calibri" w:cs="Calibri"/>
          <w:color w:val="000000"/>
          <w:sz w:val="22"/>
          <w:szCs w:val="22"/>
        </w:rPr>
        <w:t>U</w:t>
      </w:r>
      <w:r w:rsidRPr="00DB2E50">
        <w:rPr>
          <w:rFonts w:ascii="Calibri" w:hAnsi="Calibri" w:cs="Calibri"/>
          <w:color w:val="000000"/>
          <w:sz w:val="22"/>
          <w:szCs w:val="22"/>
        </w:rPr>
        <w:t xml:space="preserve">chwały powierza się Wójtowi Gminy </w:t>
      </w:r>
      <w:r w:rsidR="00286A04" w:rsidRPr="00DB2E50">
        <w:rPr>
          <w:rFonts w:ascii="Calibri" w:hAnsi="Calibri" w:cs="Calibri"/>
          <w:color w:val="000000"/>
          <w:sz w:val="22"/>
          <w:szCs w:val="22"/>
        </w:rPr>
        <w:t>Nowy Targ</w:t>
      </w:r>
      <w:r w:rsidRPr="00DB2E50">
        <w:rPr>
          <w:rFonts w:ascii="Calibri" w:hAnsi="Calibri" w:cs="Calibri"/>
          <w:color w:val="000000"/>
          <w:sz w:val="22"/>
          <w:szCs w:val="22"/>
        </w:rPr>
        <w:t>.</w:t>
      </w:r>
    </w:p>
    <w:p w14:paraId="5C905AD0" w14:textId="77777777" w:rsidR="00F571C7" w:rsidRPr="00DB2E50" w:rsidRDefault="00F571C7" w:rsidP="00DB2E50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28F8B54E" w14:textId="6DF31A10" w:rsidR="00F571C7" w:rsidRPr="00DB2E50" w:rsidRDefault="00F571C7" w:rsidP="00DB2E50">
      <w:pPr>
        <w:pStyle w:val="standard"/>
        <w:keepNext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DB2E50">
        <w:rPr>
          <w:rFonts w:ascii="Calibri" w:hAnsi="Calibri" w:cs="Calibri"/>
          <w:b/>
          <w:color w:val="000000"/>
          <w:szCs w:val="22"/>
        </w:rPr>
        <w:t>§</w:t>
      </w:r>
      <w:r w:rsidR="00B05733" w:rsidRPr="00DB2E50">
        <w:rPr>
          <w:rFonts w:ascii="Calibri" w:hAnsi="Calibri" w:cs="Calibri"/>
          <w:b/>
          <w:color w:val="000000"/>
          <w:szCs w:val="22"/>
        </w:rPr>
        <w:t>4</w:t>
      </w:r>
      <w:r w:rsidR="00637FE6">
        <w:rPr>
          <w:rFonts w:ascii="Calibri" w:hAnsi="Calibri" w:cs="Calibri"/>
          <w:b/>
          <w:color w:val="000000"/>
          <w:szCs w:val="22"/>
        </w:rPr>
        <w:t>1</w:t>
      </w:r>
      <w:r w:rsidRPr="00DB2E50">
        <w:rPr>
          <w:rFonts w:ascii="Calibri" w:hAnsi="Calibri" w:cs="Calibri"/>
          <w:b/>
          <w:color w:val="000000"/>
          <w:szCs w:val="22"/>
        </w:rPr>
        <w:t>.</w:t>
      </w:r>
    </w:p>
    <w:p w14:paraId="68503FB5" w14:textId="77777777" w:rsidR="00F571C7" w:rsidRPr="00DB2E50" w:rsidRDefault="00F571C7" w:rsidP="00DB2E5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>Uchwała wchodzi w życie po upływie 14 dni od ogłoszenia w Dzienniku Urzędowym Województwa Małopolskiego.</w:t>
      </w:r>
    </w:p>
    <w:p w14:paraId="69A902CE" w14:textId="77777777" w:rsidR="00F571C7" w:rsidRPr="00DB2E50" w:rsidRDefault="00F571C7" w:rsidP="00DB2E50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13DD82F0" w14:textId="77777777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  <w:r w:rsidRPr="00DB2E50">
        <w:rPr>
          <w:rFonts w:ascii="Calibri" w:hAnsi="Calibri" w:cs="Calibri"/>
          <w:color w:val="FF0000"/>
          <w:szCs w:val="22"/>
        </w:rPr>
        <w:br w:type="page"/>
      </w:r>
    </w:p>
    <w:p w14:paraId="33F4EC75" w14:textId="77777777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562011FB" w14:textId="77777777" w:rsidR="00F571C7" w:rsidRPr="00DB2E50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color w:val="FF0000"/>
          <w:szCs w:val="22"/>
        </w:rPr>
      </w:pPr>
    </w:p>
    <w:p w14:paraId="275E9CFB" w14:textId="1D311446" w:rsidR="00F571C7" w:rsidRPr="00E614D2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 xml:space="preserve">ZAŁĄCZNIK Nr 2 do Uchwały Nr ..................... Rady Gminy </w:t>
      </w:r>
      <w:r w:rsidR="00286A04" w:rsidRPr="00E614D2">
        <w:rPr>
          <w:rFonts w:ascii="Calibri" w:hAnsi="Calibri" w:cs="Calibri"/>
          <w:b/>
          <w:color w:val="000000"/>
          <w:szCs w:val="22"/>
        </w:rPr>
        <w:t>Nowy Targ</w:t>
      </w:r>
    </w:p>
    <w:p w14:paraId="73B91801" w14:textId="77777777" w:rsidR="00F571C7" w:rsidRPr="00E614D2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>z dnia ......................</w:t>
      </w:r>
    </w:p>
    <w:p w14:paraId="1EDAE1DD" w14:textId="77777777" w:rsidR="00F571C7" w:rsidRPr="00E614D2" w:rsidRDefault="00F571C7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>w sprawie miejscowego planu zagospodarowania przestrzennego</w:t>
      </w:r>
    </w:p>
    <w:p w14:paraId="4E17ACBB" w14:textId="13F51CC2" w:rsidR="00F571C7" w:rsidRPr="00E614D2" w:rsidRDefault="00FD0B69" w:rsidP="00DB2E50">
      <w:pPr>
        <w:pStyle w:val="standard"/>
        <w:spacing w:line="276" w:lineRule="auto"/>
        <w:jc w:val="center"/>
        <w:rPr>
          <w:rFonts w:ascii="Calibri" w:hAnsi="Calibri" w:cs="Calibri"/>
          <w:b/>
          <w:color w:val="000000"/>
          <w:szCs w:val="22"/>
        </w:rPr>
      </w:pPr>
      <w:r w:rsidRPr="00E614D2">
        <w:rPr>
          <w:rFonts w:ascii="Calibri" w:hAnsi="Calibri" w:cs="Calibri"/>
          <w:b/>
          <w:color w:val="000000"/>
          <w:szCs w:val="22"/>
        </w:rPr>
        <w:t xml:space="preserve">dla </w:t>
      </w:r>
      <w:r w:rsidR="00F571C7" w:rsidRPr="00E614D2">
        <w:rPr>
          <w:rFonts w:ascii="Calibri" w:hAnsi="Calibri" w:cs="Calibri"/>
          <w:b/>
          <w:color w:val="000000"/>
          <w:szCs w:val="22"/>
        </w:rPr>
        <w:t xml:space="preserve">Gminy </w:t>
      </w:r>
      <w:r w:rsidR="00286A04" w:rsidRPr="00E614D2">
        <w:rPr>
          <w:rFonts w:ascii="Calibri" w:hAnsi="Calibri" w:cs="Calibri"/>
          <w:b/>
          <w:color w:val="000000"/>
          <w:szCs w:val="22"/>
        </w:rPr>
        <w:t xml:space="preserve">Nowy Targ: </w:t>
      </w:r>
    </w:p>
    <w:p w14:paraId="7D4A6CC7" w14:textId="77777777" w:rsidR="00F571C7" w:rsidRPr="00DB2E50" w:rsidRDefault="00F571C7" w:rsidP="00DB2E50">
      <w:pPr>
        <w:pStyle w:val="standard"/>
        <w:spacing w:line="276" w:lineRule="auto"/>
        <w:rPr>
          <w:rFonts w:ascii="Calibri" w:hAnsi="Calibri" w:cs="Calibri"/>
          <w:color w:val="000000"/>
          <w:szCs w:val="22"/>
        </w:rPr>
      </w:pPr>
    </w:p>
    <w:p w14:paraId="2B3C0F3F" w14:textId="77777777" w:rsidR="00F571C7" w:rsidRPr="00DB2E50" w:rsidRDefault="00F571C7" w:rsidP="00DB2E50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3A21AE97" w14:textId="0EA54833" w:rsidR="00BE3BB2" w:rsidRPr="00DB2E50" w:rsidRDefault="00F571C7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ab/>
      </w:r>
      <w:r w:rsidRPr="00DB2E50">
        <w:rPr>
          <w:rFonts w:ascii="Calibri" w:hAnsi="Calibri" w:cs="Calibri"/>
          <w:color w:val="000000"/>
          <w:sz w:val="22"/>
          <w:szCs w:val="22"/>
        </w:rPr>
        <w:tab/>
      </w:r>
      <w:r w:rsidR="00BE3BB2" w:rsidRPr="00DB2E50">
        <w:rPr>
          <w:rFonts w:ascii="Calibri" w:hAnsi="Calibri" w:cs="Calibri"/>
          <w:color w:val="000000"/>
          <w:sz w:val="22"/>
          <w:szCs w:val="22"/>
        </w:rPr>
        <w:t xml:space="preserve">Na podstawie art. 17, pkt. 5 oraz art. 20 ustawy o planowaniu i zagospodarowaniu przestrzennym z dnia 27 marca 2003 </w:t>
      </w:r>
      <w:r w:rsidR="003A2D0D" w:rsidRPr="00DB2E50">
        <w:rPr>
          <w:rFonts w:ascii="Calibri" w:hAnsi="Calibri" w:cs="Calibri"/>
          <w:sz w:val="22"/>
          <w:szCs w:val="22"/>
        </w:rPr>
        <w:t xml:space="preserve">(tj. </w:t>
      </w:r>
      <w:r w:rsidR="00E92184" w:rsidRPr="00DB2E50">
        <w:rPr>
          <w:rFonts w:ascii="Calibri" w:hAnsi="Calibri" w:cs="Calibri"/>
          <w:sz w:val="22"/>
          <w:szCs w:val="22"/>
        </w:rPr>
        <w:t xml:space="preserve">Dz.U. z 2023 r. poz. 977 z </w:t>
      </w:r>
      <w:proofErr w:type="spellStart"/>
      <w:r w:rsidR="00E92184" w:rsidRPr="00DB2E50">
        <w:rPr>
          <w:rFonts w:ascii="Calibri" w:hAnsi="Calibri" w:cs="Calibri"/>
          <w:sz w:val="22"/>
          <w:szCs w:val="22"/>
        </w:rPr>
        <w:t>późn</w:t>
      </w:r>
      <w:proofErr w:type="spellEnd"/>
      <w:r w:rsidR="00E92184" w:rsidRPr="00DB2E50">
        <w:rPr>
          <w:rFonts w:ascii="Calibri" w:hAnsi="Calibri" w:cs="Calibri"/>
          <w:sz w:val="22"/>
          <w:szCs w:val="22"/>
        </w:rPr>
        <w:t>. zm.</w:t>
      </w:r>
      <w:r w:rsidR="003A2D0D" w:rsidRPr="00DB2E50">
        <w:rPr>
          <w:rFonts w:ascii="Calibri" w:hAnsi="Calibri" w:cs="Calibri"/>
          <w:sz w:val="22"/>
          <w:szCs w:val="22"/>
        </w:rPr>
        <w:t>)</w:t>
      </w:r>
      <w:r w:rsidR="00BE3BB2" w:rsidRPr="00DB2E50">
        <w:rPr>
          <w:rFonts w:ascii="Calibri" w:hAnsi="Calibri" w:cs="Calibri"/>
          <w:color w:val="000000"/>
          <w:sz w:val="22"/>
          <w:szCs w:val="22"/>
        </w:rPr>
        <w:t xml:space="preserve"> o sposobie realizacji zapisanych w planie zagospodarowania przestrzennego inwestycji z zakresu infrastruktury technicznej, należących do zadań własnych Gminy, rozstrzyga się zasady finansowania, zgodnie z przepisami o finansach publicznych. </w:t>
      </w:r>
    </w:p>
    <w:p w14:paraId="3933B45E" w14:textId="77777777" w:rsidR="00F571C7" w:rsidRPr="00DB2E50" w:rsidRDefault="00F571C7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0F9B4801" w14:textId="77777777" w:rsidR="00F571C7" w:rsidRPr="00DB2E50" w:rsidRDefault="00F571C7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ab/>
      </w:r>
      <w:r w:rsidRPr="00DB2E50">
        <w:rPr>
          <w:rFonts w:ascii="Calibri" w:hAnsi="Calibri" w:cs="Calibri"/>
          <w:color w:val="000000"/>
          <w:sz w:val="22"/>
          <w:szCs w:val="22"/>
        </w:rPr>
        <w:tab/>
        <w:t>Środki na realizację inwestycji z zakresu infrastruktury technicznej, należących do zadań własnych Gminy, będą pochodzić z budżetu Gminy oraz będą pozyskiwane w ramach strukturalnych funduszy operacyjnych i środków pomocowych. Starania o pozyskanie środków ze strukturalnych funduszy operacyjnych i pomocowych będą prowadzone samodzielnie przez Gminę.</w:t>
      </w:r>
    </w:p>
    <w:p w14:paraId="5325F746" w14:textId="77777777" w:rsidR="00BE3BB2" w:rsidRPr="00DB2E50" w:rsidRDefault="00BE3BB2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728C1902" w14:textId="77777777" w:rsidR="00F571C7" w:rsidRPr="00DB2E50" w:rsidRDefault="00F571C7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ab/>
      </w:r>
      <w:r w:rsidRPr="00DB2E50">
        <w:rPr>
          <w:rFonts w:ascii="Calibri" w:hAnsi="Calibri" w:cs="Calibri"/>
          <w:color w:val="000000"/>
          <w:sz w:val="22"/>
          <w:szCs w:val="22"/>
        </w:rPr>
        <w:tab/>
        <w:t>Realizacja inwestycji z zakresu infrastruktury technicznej prowadzona będzie we współdziałaniu z innymi podmiotami publicznymi i prywatnymi działającymi i inwestującymi na terenie Gminy, tak by optymalizować wydatki publiczne, np. poprzez budowę infrastruktury technicznej w trakcie budowy lub przebudowy dróg, bądź innych inwestycji realizowanych na terenie Gminy.</w:t>
      </w:r>
    </w:p>
    <w:p w14:paraId="03A8671A" w14:textId="77777777" w:rsidR="00BE3BB2" w:rsidRPr="00DB2E50" w:rsidRDefault="00BE3BB2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6E881035" w14:textId="77777777" w:rsidR="00F571C7" w:rsidRPr="00DB2E50" w:rsidRDefault="00F571C7" w:rsidP="00DB2E50">
      <w:pPr>
        <w:pStyle w:val="tab"/>
        <w:spacing w:before="0" w:after="0" w:line="276" w:lineRule="auto"/>
        <w:ind w:left="0" w:firstLine="0"/>
        <w:rPr>
          <w:rFonts w:ascii="Calibri" w:hAnsi="Calibri" w:cs="Calibri"/>
          <w:color w:val="000000"/>
          <w:sz w:val="22"/>
          <w:szCs w:val="22"/>
        </w:rPr>
      </w:pPr>
      <w:r w:rsidRPr="00DB2E50">
        <w:rPr>
          <w:rFonts w:ascii="Calibri" w:hAnsi="Calibri" w:cs="Calibri"/>
          <w:color w:val="000000"/>
          <w:sz w:val="22"/>
          <w:szCs w:val="22"/>
        </w:rPr>
        <w:tab/>
      </w:r>
      <w:r w:rsidRPr="00DB2E50">
        <w:rPr>
          <w:rFonts w:ascii="Calibri" w:hAnsi="Calibri" w:cs="Calibri"/>
          <w:color w:val="000000"/>
          <w:sz w:val="22"/>
          <w:szCs w:val="22"/>
        </w:rPr>
        <w:tab/>
        <w:t>Jako główne zasady realizacji infrastruktury technicznej, należącej do zadań własnych gminy, przyjmuje się uwzględnienie interesu publicznego oraz rachunku ekonomicznego liczonego wielkością poniesionych nakładów na jednego mieszkańca, korzystającego z realizowanej infrastruktury.</w:t>
      </w:r>
    </w:p>
    <w:p w14:paraId="2BE1D482" w14:textId="77777777" w:rsidR="00D2716D" w:rsidRDefault="00CA360A" w:rsidP="00D2716D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color w:val="000000"/>
          <w:sz w:val="22"/>
          <w:szCs w:val="22"/>
        </w:rPr>
      </w:pPr>
      <w:r w:rsidRPr="000C659B">
        <w:rPr>
          <w:rFonts w:ascii="Calibri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6EB11" wp14:editId="0139CDB5">
                <wp:simplePos x="0" y="0"/>
                <wp:positionH relativeFrom="column">
                  <wp:posOffset>2699385</wp:posOffset>
                </wp:positionH>
                <wp:positionV relativeFrom="paragraph">
                  <wp:posOffset>4420235</wp:posOffset>
                </wp:positionV>
                <wp:extent cx="628650" cy="3238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EBBA2" id="Prostokąt 2" o:spid="_x0000_s1026" style="position:absolute;margin-left:212.55pt;margin-top:348.0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" fillcolor="white [3212]" strokecolor="white [3212]" strokeweight="2pt">
                <v:path arrowok="t"/>
              </v:rect>
            </w:pict>
          </mc:Fallback>
        </mc:AlternateContent>
      </w:r>
      <w:r w:rsidR="00F571C7"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33E84200" w14:textId="77777777" w:rsidR="00AF6640" w:rsidRPr="000C659B" w:rsidRDefault="00AF6640" w:rsidP="00AF6640">
      <w:pPr>
        <w:pStyle w:val="tab"/>
        <w:spacing w:before="0" w:after="0" w:line="276" w:lineRule="auto"/>
        <w:ind w:left="0" w:right="187" w:firstLine="0"/>
        <w:rPr>
          <w:rFonts w:ascii="Calibri" w:hAnsi="Calibri" w:cs="Calibri"/>
          <w:color w:val="000000"/>
          <w:sz w:val="22"/>
          <w:szCs w:val="22"/>
        </w:rPr>
        <w:sectPr w:rsidR="00AF6640" w:rsidRPr="000C659B" w:rsidSect="00A9659D">
          <w:footerReference w:type="default" r:id="rId14"/>
          <w:pgSz w:w="11906" w:h="16838"/>
          <w:pgMar w:top="1260" w:right="1152" w:bottom="1411" w:left="1584" w:header="706" w:footer="706" w:gutter="0"/>
          <w:pgNumType w:start="1"/>
          <w:cols w:space="708"/>
        </w:sectPr>
      </w:pPr>
      <w:r w:rsidRPr="000C659B">
        <w:rPr>
          <w:rFonts w:ascii="Calibri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8C9CC" wp14:editId="4DA2821B">
                <wp:simplePos x="0" y="0"/>
                <wp:positionH relativeFrom="column">
                  <wp:posOffset>2699385</wp:posOffset>
                </wp:positionH>
                <wp:positionV relativeFrom="paragraph">
                  <wp:posOffset>4420235</wp:posOffset>
                </wp:positionV>
                <wp:extent cx="628650" cy="323850"/>
                <wp:effectExtent l="0" t="0" r="0" b="0"/>
                <wp:wrapNone/>
                <wp:docPr id="1205085986" name="Prostokąt 1205085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DF4BE" id="Prostokąt 1205085986" o:spid="_x0000_s1026" style="position:absolute;margin-left:212.55pt;margin-top:348.05pt;width:4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" fillcolor="window" strokecolor="window" strokeweight="2pt">
                <v:path arrowok="t"/>
              </v:rect>
            </w:pict>
          </mc:Fallback>
        </mc:AlternateContent>
      </w:r>
      <w:r w:rsidRPr="000C659B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1BA199F7" w14:textId="7D354F32" w:rsidR="00D2716D" w:rsidRDefault="00D2716D">
      <w:pPr>
        <w:rPr>
          <w:rFonts w:ascii="Calibri" w:hAnsi="Calibri" w:cs="Calibri"/>
          <w:color w:val="000000"/>
          <w:sz w:val="22"/>
          <w:szCs w:val="22"/>
        </w:rPr>
      </w:pPr>
    </w:p>
    <w:p w14:paraId="4D0246AD" w14:textId="77777777" w:rsidR="00D2716D" w:rsidRDefault="00F571C7" w:rsidP="00D2716D">
      <w:pPr>
        <w:pStyle w:val="tab"/>
        <w:spacing w:before="0" w:after="0" w:line="276" w:lineRule="auto"/>
        <w:ind w:left="5664" w:right="187" w:firstLine="0"/>
        <w:rPr>
          <w:rFonts w:ascii="Calibri" w:hAnsi="Calibri" w:cs="Calibri"/>
          <w:b/>
          <w:bCs/>
          <w:color w:val="000000"/>
        </w:rPr>
      </w:pPr>
      <w:r w:rsidRPr="000C659B">
        <w:rPr>
          <w:rFonts w:ascii="Calibri" w:hAnsi="Calibri" w:cs="Calibri"/>
          <w:b/>
          <w:bCs/>
          <w:color w:val="000000"/>
        </w:rPr>
        <w:t xml:space="preserve"> </w:t>
      </w:r>
      <w:r w:rsidR="00D2716D">
        <w:rPr>
          <w:rFonts w:ascii="Calibri" w:hAnsi="Calibri" w:cs="Calibri"/>
          <w:b/>
          <w:bCs/>
          <w:color w:val="000000"/>
        </w:rPr>
        <w:t xml:space="preserve">Załącznik </w:t>
      </w:r>
    </w:p>
    <w:p w14:paraId="37B4B364" w14:textId="2DB67DBB" w:rsidR="00F571C7" w:rsidRPr="000C659B" w:rsidRDefault="00F571C7" w:rsidP="00D2716D">
      <w:pPr>
        <w:pStyle w:val="tab"/>
        <w:spacing w:before="0" w:after="0" w:line="276" w:lineRule="auto"/>
        <w:ind w:left="5664" w:right="187" w:firstLine="0"/>
        <w:rPr>
          <w:rFonts w:ascii="Calibri" w:hAnsi="Calibri" w:cs="Calibri"/>
          <w:b/>
          <w:bCs/>
          <w:color w:val="000000"/>
        </w:rPr>
      </w:pPr>
      <w:r w:rsidRPr="000C659B">
        <w:rPr>
          <w:rFonts w:ascii="Calibri" w:hAnsi="Calibri" w:cs="Calibri"/>
          <w:b/>
          <w:bCs/>
          <w:color w:val="000000"/>
        </w:rPr>
        <w:t xml:space="preserve">do Uchwały Nr ..................... Rady Gminy </w:t>
      </w:r>
      <w:r w:rsidR="00286A04" w:rsidRPr="000C659B">
        <w:rPr>
          <w:rFonts w:ascii="Calibri" w:hAnsi="Calibri" w:cs="Calibri"/>
          <w:b/>
          <w:bCs/>
          <w:color w:val="000000"/>
        </w:rPr>
        <w:t>Nowy Targ</w:t>
      </w:r>
    </w:p>
    <w:p w14:paraId="2A52D048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z dnia ......................</w:t>
      </w:r>
    </w:p>
    <w:p w14:paraId="460D2289" w14:textId="77777777" w:rsidR="00F571C7" w:rsidRPr="000C659B" w:rsidRDefault="00F571C7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w sprawie</w:t>
      </w:r>
      <w:r w:rsidR="005E78DA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>miejscowego planu zagospodarowania przestrzennego</w:t>
      </w:r>
    </w:p>
    <w:p w14:paraId="00F2CD72" w14:textId="1E22AC75" w:rsidR="00F571C7" w:rsidRPr="000C659B" w:rsidRDefault="00FD0B69" w:rsidP="00F571C7">
      <w:pPr>
        <w:pStyle w:val="standard"/>
        <w:spacing w:line="24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dla </w:t>
      </w:r>
      <w:r w:rsidR="00F571C7" w:rsidRPr="000C659B">
        <w:rPr>
          <w:rFonts w:ascii="Calibri" w:hAnsi="Calibri" w:cs="Calibri"/>
          <w:b/>
          <w:bCs/>
          <w:color w:val="000000"/>
          <w:sz w:val="24"/>
          <w:szCs w:val="24"/>
        </w:rPr>
        <w:t xml:space="preserve">Gminy </w:t>
      </w:r>
      <w:r w:rsidR="00286A04" w:rsidRPr="000C659B">
        <w:rPr>
          <w:rFonts w:ascii="Calibri" w:hAnsi="Calibri" w:cs="Calibri"/>
          <w:b/>
          <w:bCs/>
          <w:color w:val="000000"/>
          <w:sz w:val="24"/>
          <w:szCs w:val="24"/>
        </w:rPr>
        <w:t>Nowy Targ</w:t>
      </w:r>
    </w:p>
    <w:p w14:paraId="7DC04290" w14:textId="77777777" w:rsidR="00F571C7" w:rsidRPr="000C659B" w:rsidRDefault="00F571C7" w:rsidP="00F571C7">
      <w:pPr>
        <w:ind w:left="-540"/>
        <w:rPr>
          <w:rFonts w:ascii="Calibri" w:hAnsi="Calibri" w:cs="Calibri"/>
          <w:b/>
          <w:bCs/>
          <w:color w:val="000000"/>
        </w:rPr>
      </w:pPr>
    </w:p>
    <w:p w14:paraId="53C67856" w14:textId="77777777" w:rsidR="00F571C7" w:rsidRPr="000C659B" w:rsidRDefault="00F571C7" w:rsidP="00F571C7">
      <w:pPr>
        <w:ind w:left="-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WYKAZ NIEUWZGLĘDNIONYCH UWAG WNIESIONYCH DO WYŁOŻONEGO DO PUBLICZNEGO WGLĄDU PROJEKTU ZMIANY MIEJSCOWEGO PLANU ZAGOSPODAROWANIA PRZESTRZENNEGO ORAZ PROGNOZY ODDZIAŁYWANIA NA ŚRODOWISKO</w:t>
      </w:r>
    </w:p>
    <w:p w14:paraId="00036186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</w:rPr>
      </w:pPr>
      <w:r w:rsidRPr="000C659B">
        <w:rPr>
          <w:rFonts w:ascii="Calibri" w:hAnsi="Calibri" w:cs="Calibri"/>
          <w:b/>
          <w:bCs/>
        </w:rPr>
        <w:t>ROZPATRZENIE UWAG</w:t>
      </w:r>
    </w:p>
    <w:p w14:paraId="1CC102D6" w14:textId="77777777" w:rsidR="00F571C7" w:rsidRPr="000C659B" w:rsidRDefault="00F571C7" w:rsidP="00F571C7">
      <w:pPr>
        <w:ind w:hanging="54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8"/>
        <w:gridCol w:w="992"/>
        <w:gridCol w:w="1919"/>
        <w:gridCol w:w="2221"/>
        <w:gridCol w:w="1105"/>
        <w:gridCol w:w="1347"/>
        <w:gridCol w:w="900"/>
        <w:gridCol w:w="1080"/>
        <w:gridCol w:w="1096"/>
        <w:gridCol w:w="1275"/>
        <w:gridCol w:w="2523"/>
      </w:tblGrid>
      <w:tr w:rsidR="00F571C7" w:rsidRPr="000C659B" w14:paraId="4C956F13" w14:textId="77777777" w:rsidTr="001F47DD">
        <w:trPr>
          <w:trHeight w:val="96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8537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0815C7F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DC6373C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41D8BE" w14:textId="77777777" w:rsidR="00F571C7" w:rsidRPr="000C659B" w:rsidRDefault="00F571C7" w:rsidP="00A1411D">
            <w:pPr>
              <w:rPr>
                <w:rFonts w:ascii="Calibri" w:hAnsi="Calibri" w:cs="Calibri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24CE76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Nr uwagi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114BC0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Data wpływu</w:t>
            </w:r>
          </w:p>
          <w:p w14:paraId="7E93D824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3A7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Nazwisko i imię, nazwa jednostki organizacyjnej</w:t>
            </w:r>
            <w:r w:rsidR="00A97994"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</w:t>
            </w: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adres zgłaszającego uwagi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39D5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Treść uwagi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89B1D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Oznaczenie nieruchomości której dotyczy uwaga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F36F3F" w14:textId="77777777" w:rsidR="00F571C7" w:rsidRPr="000C659B" w:rsidRDefault="00F571C7" w:rsidP="00A1411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Ustalenia projektu planu dla nieruchomości której dotyczy uwaga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70D7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Wójta w sprawie rozpatrzenia uwag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E7B6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Rozstrzygnięcie Rady Gminy w sprawie rozpatrzenia uwag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869" w14:textId="77777777" w:rsidR="00F571C7" w:rsidRPr="000C659B" w:rsidRDefault="00F571C7" w:rsidP="00A1411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F571C7" w:rsidRPr="000C659B" w14:paraId="138D44E1" w14:textId="77777777" w:rsidTr="001F47DD">
        <w:trPr>
          <w:cantSplit/>
          <w:trHeight w:val="2073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F7F5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337F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392C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2302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A4EB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3B71F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F262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337671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3828D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C4293A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uwzględniona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6E4CEC" w14:textId="77777777" w:rsidR="00F571C7" w:rsidRPr="000C659B" w:rsidRDefault="00F571C7" w:rsidP="001F47DD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Uwaga nieuwzględniona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ABB6" w14:textId="77777777" w:rsidR="00F571C7" w:rsidRPr="000C659B" w:rsidRDefault="00F571C7" w:rsidP="003D51E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571C7" w:rsidRPr="000C659B" w14:paraId="70872274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476" w14:textId="4DE79E5C" w:rsidR="00F571C7" w:rsidRPr="000C659B" w:rsidRDefault="00A928D4" w:rsidP="00A928D4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 xml:space="preserve">- 1 -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899A" w14:textId="7D58D785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- 2 -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9E67" w14:textId="4FE6DEE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- 3 -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BDDE" w14:textId="0E162753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- 4 -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CF95" w14:textId="3C900C0D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- 5 -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4A1D" w14:textId="29C9A095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- 6 -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336" w14:textId="51B5FE66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- 7 -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9EF2" w14:textId="02652971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- 8 -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529A" w14:textId="754D37F0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- 9 -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A9A0" w14:textId="6FE10FE4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- 10 -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2FA2" w14:textId="304535E7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- 11 -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4D80" w14:textId="51654A74" w:rsidR="00F571C7" w:rsidRPr="000C659B" w:rsidRDefault="00A928D4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</w:pPr>
            <w:r w:rsidRPr="000C659B">
              <w:rPr>
                <w:rFonts w:ascii="Calibri" w:hAnsi="Calibri" w:cs="Calibri"/>
                <w:i/>
                <w:iCs/>
                <w:color w:val="000000"/>
                <w:sz w:val="16"/>
                <w:szCs w:val="22"/>
              </w:rPr>
              <w:t>- 12 -</w:t>
            </w:r>
          </w:p>
        </w:tc>
      </w:tr>
      <w:tr w:rsidR="00F571C7" w:rsidRPr="000C659B" w14:paraId="28BF2B55" w14:textId="77777777" w:rsidTr="001F47DD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BF32" w14:textId="1525CB11" w:rsidR="00F571C7" w:rsidRPr="000C659B" w:rsidRDefault="001F47DD" w:rsidP="003D51EE">
            <w:pPr>
              <w:jc w:val="center"/>
              <w:rPr>
                <w:rFonts w:ascii="Calibri" w:hAnsi="Calibri" w:cs="Calibri"/>
                <w:iCs/>
                <w:color w:val="000000"/>
                <w:sz w:val="22"/>
                <w:szCs w:val="22"/>
              </w:rPr>
            </w:pPr>
            <w:r w:rsidRPr="000C659B">
              <w:rPr>
                <w:rFonts w:ascii="Calibri" w:hAnsi="Calibri" w:cs="Calibri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88CC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FDAF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FAEA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2C4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B84A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B59E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33DB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4103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CBA9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D562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D2EA" w14:textId="77777777" w:rsidR="00F571C7" w:rsidRPr="000C659B" w:rsidRDefault="00F571C7" w:rsidP="003D51EE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48EE2AEE" w14:textId="48F5B0C8" w:rsidR="002C647F" w:rsidRPr="000C659B" w:rsidRDefault="00CA360A" w:rsidP="00FF158A">
      <w:pPr>
        <w:rPr>
          <w:rFonts w:ascii="Calibri" w:hAnsi="Calibri" w:cs="Calibri"/>
        </w:rPr>
      </w:pPr>
      <w:r w:rsidRPr="000C659B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4ECA8" wp14:editId="148BD169">
                <wp:simplePos x="0" y="0"/>
                <wp:positionH relativeFrom="column">
                  <wp:posOffset>4168775</wp:posOffset>
                </wp:positionH>
                <wp:positionV relativeFrom="paragraph">
                  <wp:posOffset>2607945</wp:posOffset>
                </wp:positionV>
                <wp:extent cx="623570" cy="238125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357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9A74B6" id="Prostokąt 4" o:spid="_x0000_s1026" style="position:absolute;margin-left:328.25pt;margin-top:205.35pt;width:49.1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" fillcolor="white [3212]" stroked="f" strokeweight="2pt">
                <v:path arrowok="t"/>
              </v:rect>
            </w:pict>
          </mc:Fallback>
        </mc:AlternateContent>
      </w:r>
      <w:r w:rsidRPr="000C659B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2797B6" wp14:editId="039C2B5F">
                <wp:simplePos x="0" y="0"/>
                <wp:positionH relativeFrom="column">
                  <wp:posOffset>2729230</wp:posOffset>
                </wp:positionH>
                <wp:positionV relativeFrom="paragraph">
                  <wp:posOffset>2609850</wp:posOffset>
                </wp:positionV>
                <wp:extent cx="771525" cy="409575"/>
                <wp:effectExtent l="0" t="0" r="9525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152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8AD65" id="Prostokąt 3" o:spid="_x0000_s1026" style="position:absolute;margin-left:214.9pt;margin-top:205.5pt;width:60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" fillcolor="white [3212]" strokecolor="white [3212]" strokeweight="2pt">
                <v:path arrowok="t"/>
              </v:rect>
            </w:pict>
          </mc:Fallback>
        </mc:AlternateContent>
      </w:r>
    </w:p>
    <w:sectPr w:rsidR="002C647F" w:rsidRPr="000C659B" w:rsidSect="00A9659D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926CB" w14:textId="77777777" w:rsidR="00952B2B" w:rsidRDefault="00952B2B" w:rsidP="00783A5E">
      <w:r>
        <w:separator/>
      </w:r>
    </w:p>
  </w:endnote>
  <w:endnote w:type="continuationSeparator" w:id="0">
    <w:p w14:paraId="75ABA82F" w14:textId="77777777" w:rsidR="00952B2B" w:rsidRDefault="00952B2B" w:rsidP="0078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F1518" w14:textId="77777777" w:rsidR="00DC6D92" w:rsidRDefault="00DC6D92" w:rsidP="001F3FB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6D391714" w14:textId="77777777" w:rsidR="00DC6D92" w:rsidRDefault="00DC6D92" w:rsidP="001F3F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3EC16" w14:textId="77777777" w:rsidR="00DC6D92" w:rsidRDefault="00DC6D92" w:rsidP="001F3FB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81FB5" w14:textId="77777777" w:rsidR="00DC6D92" w:rsidRDefault="00DC6D9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9316</w:t>
    </w:r>
    <w:r>
      <w:rPr>
        <w:rStyle w:val="Numerstrony"/>
      </w:rPr>
      <w:fldChar w:fldCharType="end"/>
    </w:r>
  </w:p>
  <w:p w14:paraId="19B55552" w14:textId="77777777" w:rsidR="00DC6D92" w:rsidRDefault="00DC6D9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2E55" w14:textId="77777777" w:rsidR="00DC6D92" w:rsidRPr="00704667" w:rsidRDefault="00DC6D92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610C5BA1" w14:textId="77777777" w:rsidR="00DC6D92" w:rsidRPr="002F43C4" w:rsidRDefault="00DC6D92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Pr="002F43C4">
      <w:rPr>
        <w:rStyle w:val="Numerstrony"/>
        <w:sz w:val="14"/>
      </w:rPr>
      <w:fldChar w:fldCharType="separate"/>
    </w:r>
    <w:r>
      <w:rPr>
        <w:rStyle w:val="Numerstrony"/>
        <w:noProof/>
        <w:sz w:val="14"/>
      </w:rPr>
      <w:t>18</w:t>
    </w:r>
    <w:r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CB802" w14:textId="77777777" w:rsidR="00DC6D92" w:rsidRPr="00704667" w:rsidRDefault="00DC6D92" w:rsidP="00704667">
    <w:pPr>
      <w:pStyle w:val="Stopka"/>
      <w:pBdr>
        <w:top w:val="single" w:sz="4" w:space="1" w:color="auto"/>
      </w:pBdr>
      <w:spacing w:before="0" w:after="0"/>
      <w:ind w:left="0" w:firstLine="0"/>
      <w:jc w:val="center"/>
      <w:rPr>
        <w:rStyle w:val="Numerstrony"/>
        <w:sz w:val="12"/>
      </w:rPr>
    </w:pPr>
  </w:p>
  <w:p w14:paraId="2DFBF760" w14:textId="7FF3F9B4" w:rsidR="00DC6D92" w:rsidRPr="002F43C4" w:rsidRDefault="00DC6D92" w:rsidP="00B72808">
    <w:pPr>
      <w:pStyle w:val="Stopka"/>
      <w:pBdr>
        <w:top w:val="single" w:sz="4" w:space="1" w:color="auto"/>
      </w:pBdr>
      <w:ind w:left="0" w:firstLine="0"/>
      <w:jc w:val="center"/>
      <w:rPr>
        <w:rStyle w:val="Numerstrony"/>
        <w:sz w:val="14"/>
      </w:rPr>
    </w:pPr>
    <w:r w:rsidRPr="002F43C4">
      <w:rPr>
        <w:rStyle w:val="Numerstrony"/>
        <w:sz w:val="14"/>
      </w:rPr>
      <w:t xml:space="preserve">- </w:t>
    </w:r>
    <w:r w:rsidRPr="002F43C4">
      <w:rPr>
        <w:rStyle w:val="Numerstrony"/>
        <w:sz w:val="14"/>
      </w:rPr>
      <w:fldChar w:fldCharType="begin"/>
    </w:r>
    <w:r w:rsidRPr="002F43C4">
      <w:rPr>
        <w:rStyle w:val="Numerstrony"/>
        <w:sz w:val="14"/>
      </w:rPr>
      <w:instrText xml:space="preserve">PAGE  </w:instrText>
    </w:r>
    <w:r w:rsidRPr="002F43C4">
      <w:rPr>
        <w:rStyle w:val="Numerstrony"/>
        <w:sz w:val="14"/>
      </w:rPr>
      <w:fldChar w:fldCharType="separate"/>
    </w:r>
    <w:r>
      <w:rPr>
        <w:rStyle w:val="Numerstrony"/>
        <w:noProof/>
        <w:sz w:val="14"/>
      </w:rPr>
      <w:t>19</w:t>
    </w:r>
    <w:r w:rsidRPr="002F43C4">
      <w:rPr>
        <w:rStyle w:val="Numerstrony"/>
        <w:sz w:val="14"/>
      </w:rPr>
      <w:fldChar w:fldCharType="end"/>
    </w:r>
    <w:r w:rsidRPr="002F43C4">
      <w:rPr>
        <w:rStyle w:val="Numerstrony"/>
        <w:sz w:val="14"/>
      </w:rPr>
      <w:t xml:space="preserve"> </w:t>
    </w:r>
    <w:r>
      <w:rPr>
        <w:rStyle w:val="Numerstrony"/>
        <w:sz w:val="14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2FF6A" w14:textId="77777777" w:rsidR="00952B2B" w:rsidRDefault="00952B2B" w:rsidP="00783A5E">
      <w:r>
        <w:separator/>
      </w:r>
    </w:p>
  </w:footnote>
  <w:footnote w:type="continuationSeparator" w:id="0">
    <w:p w14:paraId="33657B4D" w14:textId="77777777" w:rsidR="00952B2B" w:rsidRDefault="00952B2B" w:rsidP="00783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A1C4" w14:textId="77777777" w:rsidR="00DC6D92" w:rsidRDefault="00DC6D92" w:rsidP="00A97994">
    <w:pPr>
      <w:pStyle w:val="Nagwek"/>
      <w:ind w:left="0" w:firstLine="0"/>
      <w:rPr>
        <w:rFonts w:ascii="Arial" w:hAnsi="Arial"/>
        <w:b/>
        <w:color w:val="8080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8E1DC" w14:textId="77777777" w:rsidR="00DC6D92" w:rsidRDefault="00DC6D92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b/>
        <w:i/>
        <w:color w:val="808080" w:themeColor="background1" w:themeShade="80"/>
        <w:sz w:val="18"/>
        <w:szCs w:val="18"/>
      </w:rPr>
    </w:pPr>
    <w:r>
      <w:rPr>
        <w:noProof/>
      </w:rPr>
      <w:drawing>
        <wp:inline distT="0" distB="0" distL="0" distR="0" wp14:anchorId="28FFEF36" wp14:editId="31CB57FF">
          <wp:extent cx="266281" cy="292134"/>
          <wp:effectExtent l="0" t="0" r="635" b="0"/>
          <wp:docPr id="5" name="Obraz 5" descr="Herb gminy Nowy Targ – Wikipedia, wolna encyklop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 gminy Nowy Targ – Wikipedia, wolna encyklopedi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020" cy="31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1E7765" w14:textId="1D3AD650" w:rsidR="00DC6D92" w:rsidRDefault="00DC6D92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MIEJSCOWY PLAN ZAGOSPODAROWANIA PRZESTRZENNEGO DLA OBSZARÓW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KNURÓW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>-1”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i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 „</w:t>
    </w:r>
    <w:r>
      <w:rPr>
        <w:rFonts w:ascii="Calibri" w:hAnsi="Calibri" w:cs="Calibri"/>
        <w:i/>
        <w:color w:val="808080" w:themeColor="background1" w:themeShade="80"/>
        <w:sz w:val="18"/>
        <w:szCs w:val="18"/>
      </w:rPr>
      <w:t>KNURÓW</w:t>
    </w: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-2” </w:t>
    </w:r>
  </w:p>
  <w:p w14:paraId="09F9C3AE" w14:textId="35D0461C" w:rsidR="00DC6D92" w:rsidRPr="005A219B" w:rsidRDefault="00DC6D92" w:rsidP="00286A04">
    <w:pPr>
      <w:tabs>
        <w:tab w:val="left" w:pos="0"/>
        <w:tab w:val="right" w:pos="284"/>
      </w:tabs>
      <w:spacing w:line="276" w:lineRule="auto"/>
      <w:jc w:val="center"/>
      <w:rPr>
        <w:rFonts w:ascii="Calibri" w:hAnsi="Calibri" w:cs="Calibri"/>
        <w:i/>
        <w:color w:val="808080" w:themeColor="background1" w:themeShade="80"/>
        <w:sz w:val="18"/>
        <w:szCs w:val="18"/>
      </w:rPr>
    </w:pPr>
    <w:r w:rsidRPr="005A219B">
      <w:rPr>
        <w:rFonts w:ascii="Calibri" w:hAnsi="Calibri" w:cs="Calibri"/>
        <w:i/>
        <w:color w:val="808080" w:themeColor="background1" w:themeShade="80"/>
        <w:sz w:val="18"/>
        <w:szCs w:val="18"/>
      </w:rPr>
      <w:t xml:space="preserve"> W GMINIE NOWY TARG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352E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F643C"/>
    <w:multiLevelType w:val="hybridMultilevel"/>
    <w:tmpl w:val="4B1AB9D2"/>
    <w:lvl w:ilvl="0" w:tplc="DE0ADA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82153"/>
    <w:multiLevelType w:val="hybridMultilevel"/>
    <w:tmpl w:val="DA0A479A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03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75A372A"/>
    <w:multiLevelType w:val="hybridMultilevel"/>
    <w:tmpl w:val="F230D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458C9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05374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1238FE"/>
    <w:multiLevelType w:val="hybridMultilevel"/>
    <w:tmpl w:val="29BC702A"/>
    <w:name w:val="WW8Num21223"/>
    <w:lvl w:ilvl="0" w:tplc="2C5C4972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8B51C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50796"/>
    <w:multiLevelType w:val="hybridMultilevel"/>
    <w:tmpl w:val="4EB6F9A0"/>
    <w:lvl w:ilvl="0" w:tplc="16E25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77305C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E2251A"/>
    <w:multiLevelType w:val="hybridMultilevel"/>
    <w:tmpl w:val="DE6EBD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C717AF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ED1466"/>
    <w:multiLevelType w:val="hybridMultilevel"/>
    <w:tmpl w:val="91AAB782"/>
    <w:lvl w:ilvl="0" w:tplc="E0FCD3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A24C45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21854F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4373078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502D4F"/>
    <w:multiLevelType w:val="singleLevel"/>
    <w:tmpl w:val="159411C2"/>
    <w:name w:val="WW8Num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6C248A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1669FD"/>
    <w:multiLevelType w:val="hybridMultilevel"/>
    <w:tmpl w:val="C2804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7872E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B2F95"/>
    <w:multiLevelType w:val="hybridMultilevel"/>
    <w:tmpl w:val="10F29AE0"/>
    <w:lvl w:ilvl="0" w:tplc="342842F2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9E47FCD"/>
    <w:multiLevelType w:val="hybridMultilevel"/>
    <w:tmpl w:val="182A64F6"/>
    <w:lvl w:ilvl="0" w:tplc="C680A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1" w:tplc="A5AC5F4E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B4D7F0B"/>
    <w:multiLevelType w:val="hybridMultilevel"/>
    <w:tmpl w:val="1158ABA4"/>
    <w:lvl w:ilvl="0" w:tplc="1EB8BC26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3" w15:restartNumberingAfterBreak="0">
    <w:nsid w:val="1DE20FE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EE74BE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7A343F"/>
    <w:multiLevelType w:val="hybridMultilevel"/>
    <w:tmpl w:val="1A9ADD22"/>
    <w:lvl w:ilvl="0" w:tplc="BE34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60A0A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3160A0A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F07D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0218D1"/>
    <w:multiLevelType w:val="hybridMultilevel"/>
    <w:tmpl w:val="901AA490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00B7403"/>
    <w:multiLevelType w:val="hybridMultilevel"/>
    <w:tmpl w:val="31E8117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591" w:hanging="360"/>
      </w:pPr>
    </w:lvl>
    <w:lvl w:ilvl="2" w:tplc="FFFFFFFF" w:tentative="1">
      <w:start w:val="1"/>
      <w:numFmt w:val="lowerRoman"/>
      <w:lvlText w:val="%3."/>
      <w:lvlJc w:val="right"/>
      <w:pPr>
        <w:ind w:left="1311" w:hanging="180"/>
      </w:pPr>
    </w:lvl>
    <w:lvl w:ilvl="3" w:tplc="FFFFFFFF" w:tentative="1">
      <w:start w:val="1"/>
      <w:numFmt w:val="decimal"/>
      <w:lvlText w:val="%4."/>
      <w:lvlJc w:val="left"/>
      <w:pPr>
        <w:ind w:left="2031" w:hanging="360"/>
      </w:pPr>
    </w:lvl>
    <w:lvl w:ilvl="4" w:tplc="FFFFFFFF" w:tentative="1">
      <w:start w:val="1"/>
      <w:numFmt w:val="lowerLetter"/>
      <w:lvlText w:val="%5."/>
      <w:lvlJc w:val="left"/>
      <w:pPr>
        <w:ind w:left="2751" w:hanging="360"/>
      </w:pPr>
    </w:lvl>
    <w:lvl w:ilvl="5" w:tplc="FFFFFFFF" w:tentative="1">
      <w:start w:val="1"/>
      <w:numFmt w:val="lowerRoman"/>
      <w:lvlText w:val="%6."/>
      <w:lvlJc w:val="right"/>
      <w:pPr>
        <w:ind w:left="3471" w:hanging="180"/>
      </w:pPr>
    </w:lvl>
    <w:lvl w:ilvl="6" w:tplc="FFFFFFFF" w:tentative="1">
      <w:start w:val="1"/>
      <w:numFmt w:val="decimal"/>
      <w:lvlText w:val="%7."/>
      <w:lvlJc w:val="left"/>
      <w:pPr>
        <w:ind w:left="4191" w:hanging="360"/>
      </w:pPr>
    </w:lvl>
    <w:lvl w:ilvl="7" w:tplc="FFFFFFFF" w:tentative="1">
      <w:start w:val="1"/>
      <w:numFmt w:val="lowerLetter"/>
      <w:lvlText w:val="%8."/>
      <w:lvlJc w:val="left"/>
      <w:pPr>
        <w:ind w:left="4911" w:hanging="360"/>
      </w:pPr>
    </w:lvl>
    <w:lvl w:ilvl="8" w:tplc="FFFFFFFF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29" w15:restartNumberingAfterBreak="0">
    <w:nsid w:val="20342C79"/>
    <w:multiLevelType w:val="hybridMultilevel"/>
    <w:tmpl w:val="B812FD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5F25A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20BB5E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375BDB"/>
    <w:multiLevelType w:val="hybridMultilevel"/>
    <w:tmpl w:val="7B1A2F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22CD425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30112C8"/>
    <w:multiLevelType w:val="hybridMultilevel"/>
    <w:tmpl w:val="6F347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065C76"/>
    <w:multiLevelType w:val="hybridMultilevel"/>
    <w:tmpl w:val="BFB651DC"/>
    <w:lvl w:ilvl="0" w:tplc="8A6A69E2">
      <w:start w:val="1"/>
      <w:numFmt w:val="bullet"/>
      <w:pStyle w:val="pauza"/>
      <w:lvlText w:val=""/>
      <w:lvlJc w:val="left"/>
      <w:pPr>
        <w:ind w:left="112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lowerLetter"/>
      <w:lvlText w:val="%2."/>
      <w:lvlJc w:val="left"/>
      <w:pPr>
        <w:ind w:left="1128" w:hanging="360"/>
      </w:pPr>
    </w:lvl>
    <w:lvl w:ilvl="2" w:tplc="6DDABA82" w:tentative="1">
      <w:start w:val="1"/>
      <w:numFmt w:val="lowerRoman"/>
      <w:lvlText w:val="%3."/>
      <w:lvlJc w:val="right"/>
      <w:pPr>
        <w:ind w:left="1848" w:hanging="180"/>
      </w:pPr>
    </w:lvl>
    <w:lvl w:ilvl="3" w:tplc="04150001" w:tentative="1">
      <w:start w:val="1"/>
      <w:numFmt w:val="decimal"/>
      <w:lvlText w:val="%4."/>
      <w:lvlJc w:val="left"/>
      <w:pPr>
        <w:ind w:left="2568" w:hanging="360"/>
      </w:pPr>
    </w:lvl>
    <w:lvl w:ilvl="4" w:tplc="04150003" w:tentative="1">
      <w:start w:val="1"/>
      <w:numFmt w:val="lowerLetter"/>
      <w:lvlText w:val="%5."/>
      <w:lvlJc w:val="left"/>
      <w:pPr>
        <w:ind w:left="3288" w:hanging="360"/>
      </w:pPr>
    </w:lvl>
    <w:lvl w:ilvl="5" w:tplc="04150005" w:tentative="1">
      <w:start w:val="1"/>
      <w:numFmt w:val="lowerRoman"/>
      <w:lvlText w:val="%6."/>
      <w:lvlJc w:val="right"/>
      <w:pPr>
        <w:ind w:left="4008" w:hanging="180"/>
      </w:pPr>
    </w:lvl>
    <w:lvl w:ilvl="6" w:tplc="04150001" w:tentative="1">
      <w:start w:val="1"/>
      <w:numFmt w:val="decimal"/>
      <w:lvlText w:val="%7."/>
      <w:lvlJc w:val="left"/>
      <w:pPr>
        <w:ind w:left="4728" w:hanging="360"/>
      </w:pPr>
    </w:lvl>
    <w:lvl w:ilvl="7" w:tplc="04150003" w:tentative="1">
      <w:start w:val="1"/>
      <w:numFmt w:val="lowerLetter"/>
      <w:lvlText w:val="%8."/>
      <w:lvlJc w:val="left"/>
      <w:pPr>
        <w:ind w:left="5448" w:hanging="360"/>
      </w:pPr>
    </w:lvl>
    <w:lvl w:ilvl="8" w:tplc="04150005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6" w15:restartNumberingAfterBreak="0">
    <w:nsid w:val="2343099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46914A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484087B"/>
    <w:multiLevelType w:val="hybridMultilevel"/>
    <w:tmpl w:val="2D80D804"/>
    <w:lvl w:ilvl="0" w:tplc="689820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8D730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323197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26A71C4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C90521"/>
    <w:multiLevelType w:val="hybridMultilevel"/>
    <w:tmpl w:val="699289BA"/>
    <w:lvl w:ilvl="0" w:tplc="4C76B9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7DA102B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99F7A7A"/>
    <w:multiLevelType w:val="hybridMultilevel"/>
    <w:tmpl w:val="E430AD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2A2627E3"/>
    <w:multiLevelType w:val="multilevel"/>
    <w:tmpl w:val="EED2742C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854" w:hanging="360"/>
      </w:pPr>
    </w:lvl>
    <w:lvl w:ilvl="2">
      <w:start w:val="1"/>
      <w:numFmt w:val="lowerRoman"/>
      <w:lvlText w:val="%3)"/>
      <w:lvlJc w:val="left"/>
      <w:pPr>
        <w:ind w:left="2214" w:hanging="360"/>
      </w:pPr>
    </w:lvl>
    <w:lvl w:ilvl="3">
      <w:start w:val="1"/>
      <w:numFmt w:val="decimal"/>
      <w:lvlText w:val="(%4)"/>
      <w:lvlJc w:val="left"/>
      <w:pPr>
        <w:ind w:left="2574" w:hanging="360"/>
      </w:pPr>
    </w:lvl>
    <w:lvl w:ilvl="4">
      <w:start w:val="1"/>
      <w:numFmt w:val="lowerLetter"/>
      <w:lvlText w:val="(%5)"/>
      <w:lvlJc w:val="left"/>
      <w:pPr>
        <w:ind w:left="2934" w:hanging="360"/>
      </w:pPr>
    </w:lvl>
    <w:lvl w:ilvl="5">
      <w:start w:val="1"/>
      <w:numFmt w:val="lowerRoman"/>
      <w:lvlText w:val="(%6)"/>
      <w:lvlJc w:val="left"/>
      <w:pPr>
        <w:ind w:left="3294" w:hanging="360"/>
      </w:pPr>
    </w:lvl>
    <w:lvl w:ilvl="6">
      <w:start w:val="1"/>
      <w:numFmt w:val="decimal"/>
      <w:lvlText w:val="%7."/>
      <w:lvlJc w:val="left"/>
      <w:pPr>
        <w:ind w:left="3654" w:hanging="360"/>
      </w:pPr>
    </w:lvl>
    <w:lvl w:ilvl="7">
      <w:start w:val="1"/>
      <w:numFmt w:val="lowerLetter"/>
      <w:lvlText w:val="%8."/>
      <w:lvlJc w:val="left"/>
      <w:pPr>
        <w:ind w:left="4014" w:hanging="360"/>
      </w:pPr>
    </w:lvl>
    <w:lvl w:ilvl="8">
      <w:start w:val="1"/>
      <w:numFmt w:val="lowerRoman"/>
      <w:lvlText w:val="%9."/>
      <w:lvlJc w:val="left"/>
      <w:pPr>
        <w:ind w:left="4374" w:hanging="360"/>
      </w:pPr>
    </w:lvl>
  </w:abstractNum>
  <w:abstractNum w:abstractNumId="46" w15:restartNumberingAfterBreak="0">
    <w:nsid w:val="2AEE370B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F230AA4"/>
    <w:multiLevelType w:val="hybridMultilevel"/>
    <w:tmpl w:val="E2B82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02A7EF5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2D252D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550B03"/>
    <w:multiLevelType w:val="hybridMultilevel"/>
    <w:tmpl w:val="24226EA8"/>
    <w:lvl w:ilvl="0" w:tplc="ED44D1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B61057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3E93A87"/>
    <w:multiLevelType w:val="hybridMultilevel"/>
    <w:tmpl w:val="ED3C9B2C"/>
    <w:lvl w:ilvl="0" w:tplc="6A9EB1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AC4C8860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3" w15:restartNumberingAfterBreak="0">
    <w:nsid w:val="35EC6ACD"/>
    <w:multiLevelType w:val="hybridMultilevel"/>
    <w:tmpl w:val="FD94AA3A"/>
    <w:lvl w:ilvl="0" w:tplc="7592D6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361D2CD0"/>
    <w:multiLevelType w:val="hybridMultilevel"/>
    <w:tmpl w:val="E6307B58"/>
    <w:lvl w:ilvl="0" w:tplc="54FE0D7E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37B00E01"/>
    <w:multiLevelType w:val="hybridMultilevel"/>
    <w:tmpl w:val="08ACEDFA"/>
    <w:lvl w:ilvl="0" w:tplc="041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03"/>
        </w:tabs>
        <w:ind w:left="2203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6" w15:restartNumberingAfterBreak="0">
    <w:nsid w:val="380C70A1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FB2A79"/>
    <w:multiLevelType w:val="hybridMultilevel"/>
    <w:tmpl w:val="3C1ED066"/>
    <w:name w:val="WW8Num21222"/>
    <w:lvl w:ilvl="0" w:tplc="89C25F5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39A063B5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3A0A2F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0" w15:restartNumberingAfterBreak="0">
    <w:nsid w:val="3B4A579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607A5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02E58F4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82508C"/>
    <w:multiLevelType w:val="hybridMultilevel"/>
    <w:tmpl w:val="B2168692"/>
    <w:lvl w:ilvl="0" w:tplc="A00C9C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EF04B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3AB2829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4B756B9"/>
    <w:multiLevelType w:val="hybridMultilevel"/>
    <w:tmpl w:val="523AFA8E"/>
    <w:lvl w:ilvl="0" w:tplc="0415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636"/>
        </w:tabs>
        <w:ind w:left="1636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4D440C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8A7CC4"/>
    <w:multiLevelType w:val="hybridMultilevel"/>
    <w:tmpl w:val="10F29AE0"/>
    <w:lvl w:ilvl="0" w:tplc="342842F2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46334FC2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7104B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C34F9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8EB2FF1"/>
    <w:multiLevelType w:val="hybridMultilevel"/>
    <w:tmpl w:val="F22C27AC"/>
    <w:lvl w:ilvl="0" w:tplc="C78A7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4ADA40F4"/>
    <w:multiLevelType w:val="hybridMultilevel"/>
    <w:tmpl w:val="0442B8E0"/>
    <w:lvl w:ilvl="0" w:tplc="0F1266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BE786A"/>
    <w:multiLevelType w:val="hybridMultilevel"/>
    <w:tmpl w:val="74AEA0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31CCD6D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BC03A13"/>
    <w:multiLevelType w:val="hybridMultilevel"/>
    <w:tmpl w:val="3F0E48A4"/>
    <w:lvl w:ilvl="0" w:tplc="31CCD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E431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EEC6E5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0A7220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3262D08"/>
    <w:multiLevelType w:val="hybridMultilevel"/>
    <w:tmpl w:val="4C30369C"/>
    <w:lvl w:ilvl="0" w:tplc="58E2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386040A"/>
    <w:multiLevelType w:val="hybridMultilevel"/>
    <w:tmpl w:val="F0269A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54EE7656"/>
    <w:multiLevelType w:val="hybridMultilevel"/>
    <w:tmpl w:val="02C45378"/>
    <w:lvl w:ilvl="0" w:tplc="B7DAB3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5AE311E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5FE46BE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8D6420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9347BBD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AC608F"/>
    <w:multiLevelType w:val="hybridMultilevel"/>
    <w:tmpl w:val="0FE62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 w15:restartNumberingAfterBreak="0">
    <w:nsid w:val="5B3A089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B656870"/>
    <w:multiLevelType w:val="hybridMultilevel"/>
    <w:tmpl w:val="665EC5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B97003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BE95002"/>
    <w:multiLevelType w:val="hybridMultilevel"/>
    <w:tmpl w:val="217879A6"/>
    <w:lvl w:ilvl="0" w:tplc="A2C872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46568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91" w15:restartNumberingAfterBreak="0">
    <w:nsid w:val="614968D4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2" w15:restartNumberingAfterBreak="0">
    <w:nsid w:val="6182136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1930CA3"/>
    <w:multiLevelType w:val="hybridMultilevel"/>
    <w:tmpl w:val="6BC60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D61D28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5" w15:restartNumberingAfterBreak="0">
    <w:nsid w:val="65856FCF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79213A4"/>
    <w:multiLevelType w:val="hybridMultilevel"/>
    <w:tmpl w:val="C39265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6A1B4CA6"/>
    <w:multiLevelType w:val="hybridMultilevel"/>
    <w:tmpl w:val="7BB2EE88"/>
    <w:lvl w:ilvl="0" w:tplc="8FDEA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A2027C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6E6A34DB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0" w15:restartNumberingAfterBreak="0">
    <w:nsid w:val="6F05544D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1" w15:restartNumberingAfterBreak="0">
    <w:nsid w:val="6FFB2F1C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2" w15:restartNumberingAfterBreak="0">
    <w:nsid w:val="708C7D47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35D15EA"/>
    <w:multiLevelType w:val="hybridMultilevel"/>
    <w:tmpl w:val="98CEBF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37942D0"/>
    <w:multiLevelType w:val="hybridMultilevel"/>
    <w:tmpl w:val="FA8212F6"/>
    <w:lvl w:ilvl="0" w:tplc="F026A24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6432B08"/>
    <w:multiLevelType w:val="hybridMultilevel"/>
    <w:tmpl w:val="F6CA2760"/>
    <w:lvl w:ilvl="0" w:tplc="1EB8B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eastAsia="TimesNew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77682B3F"/>
    <w:multiLevelType w:val="hybridMultilevel"/>
    <w:tmpl w:val="FED609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7" w15:restartNumberingAfterBreak="0">
    <w:nsid w:val="782F788F"/>
    <w:multiLevelType w:val="hybridMultilevel"/>
    <w:tmpl w:val="DEC267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91607B8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F603EB"/>
    <w:multiLevelType w:val="hybridMultilevel"/>
    <w:tmpl w:val="EF0C537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B3865EB"/>
    <w:multiLevelType w:val="hybridMultilevel"/>
    <w:tmpl w:val="90082F0A"/>
    <w:lvl w:ilvl="0" w:tplc="D8640E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1" w15:restartNumberingAfterBreak="0">
    <w:nsid w:val="7BDF7E33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C2D139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C436446"/>
    <w:multiLevelType w:val="hybridMultilevel"/>
    <w:tmpl w:val="C33419E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7C5A6C96"/>
    <w:multiLevelType w:val="hybridMultilevel"/>
    <w:tmpl w:val="01CE8D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7CF40237"/>
    <w:multiLevelType w:val="hybridMultilevel"/>
    <w:tmpl w:val="5C80F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D5D3E35"/>
    <w:multiLevelType w:val="hybridMultilevel"/>
    <w:tmpl w:val="7B807C48"/>
    <w:lvl w:ilvl="0" w:tplc="04150019">
      <w:start w:val="1"/>
      <w:numFmt w:val="lowerLetter"/>
      <w:lvlText w:val="%1)"/>
      <w:lvlJc w:val="left"/>
      <w:pPr>
        <w:ind w:left="1068" w:hanging="360"/>
      </w:pPr>
      <w:rPr>
        <w:rFonts w:eastAsia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7D67272A"/>
    <w:multiLevelType w:val="hybridMultilevel"/>
    <w:tmpl w:val="40E049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8" w15:restartNumberingAfterBreak="0">
    <w:nsid w:val="7D765FE6"/>
    <w:multiLevelType w:val="hybridMultilevel"/>
    <w:tmpl w:val="EFDEBD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D9C2A15"/>
    <w:multiLevelType w:val="hybridMultilevel"/>
    <w:tmpl w:val="9F7CE362"/>
    <w:lvl w:ilvl="0" w:tplc="E5D0F5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7E8B69DA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F4727A9"/>
    <w:multiLevelType w:val="hybridMultilevel"/>
    <w:tmpl w:val="EF0C5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747036">
    <w:abstractNumId w:val="32"/>
  </w:num>
  <w:num w:numId="2" w16cid:durableId="127554809">
    <w:abstractNumId w:val="74"/>
  </w:num>
  <w:num w:numId="3" w16cid:durableId="1691182834">
    <w:abstractNumId w:val="45"/>
  </w:num>
  <w:num w:numId="4" w16cid:durableId="1981382151">
    <w:abstractNumId w:val="40"/>
  </w:num>
  <w:num w:numId="5" w16cid:durableId="1708018844">
    <w:abstractNumId w:val="22"/>
  </w:num>
  <w:num w:numId="6" w16cid:durableId="119036001">
    <w:abstractNumId w:val="35"/>
  </w:num>
  <w:num w:numId="7" w16cid:durableId="235824686">
    <w:abstractNumId w:val="64"/>
  </w:num>
  <w:num w:numId="8" w16cid:durableId="1360859928">
    <w:abstractNumId w:val="111"/>
  </w:num>
  <w:num w:numId="9" w16cid:durableId="220945807">
    <w:abstractNumId w:val="92"/>
  </w:num>
  <w:num w:numId="10" w16cid:durableId="1178350039">
    <w:abstractNumId w:val="39"/>
  </w:num>
  <w:num w:numId="11" w16cid:durableId="1744256292">
    <w:abstractNumId w:val="83"/>
  </w:num>
  <w:num w:numId="12" w16cid:durableId="398989813">
    <w:abstractNumId w:val="49"/>
  </w:num>
  <w:num w:numId="13" w16cid:durableId="384569006">
    <w:abstractNumId w:val="43"/>
  </w:num>
  <w:num w:numId="14" w16cid:durableId="60296089">
    <w:abstractNumId w:val="121"/>
  </w:num>
  <w:num w:numId="15" w16cid:durableId="1947075032">
    <w:abstractNumId w:val="70"/>
  </w:num>
  <w:num w:numId="16" w16cid:durableId="1376077252">
    <w:abstractNumId w:val="51"/>
  </w:num>
  <w:num w:numId="17" w16cid:durableId="932740809">
    <w:abstractNumId w:val="56"/>
  </w:num>
  <w:num w:numId="18" w16cid:durableId="2047177336">
    <w:abstractNumId w:val="118"/>
  </w:num>
  <w:num w:numId="19" w16cid:durableId="1239555167">
    <w:abstractNumId w:val="88"/>
  </w:num>
  <w:num w:numId="20" w16cid:durableId="1205600893">
    <w:abstractNumId w:val="4"/>
  </w:num>
  <w:num w:numId="21" w16cid:durableId="1749232665">
    <w:abstractNumId w:val="96"/>
  </w:num>
  <w:num w:numId="22" w16cid:durableId="495267247">
    <w:abstractNumId w:val="114"/>
  </w:num>
  <w:num w:numId="23" w16cid:durableId="74596272">
    <w:abstractNumId w:val="86"/>
  </w:num>
  <w:num w:numId="24" w16cid:durableId="1946107918">
    <w:abstractNumId w:val="41"/>
  </w:num>
  <w:num w:numId="25" w16cid:durableId="1487353032">
    <w:abstractNumId w:val="21"/>
  </w:num>
  <w:num w:numId="26" w16cid:durableId="942499756">
    <w:abstractNumId w:val="42"/>
  </w:num>
  <w:num w:numId="27" w16cid:durableId="475537547">
    <w:abstractNumId w:val="47"/>
  </w:num>
  <w:num w:numId="28" w16cid:durableId="724330243">
    <w:abstractNumId w:val="101"/>
  </w:num>
  <w:num w:numId="29" w16cid:durableId="651830013">
    <w:abstractNumId w:val="98"/>
  </w:num>
  <w:num w:numId="30" w16cid:durableId="2110655935">
    <w:abstractNumId w:val="14"/>
  </w:num>
  <w:num w:numId="31" w16cid:durableId="78721637">
    <w:abstractNumId w:val="104"/>
  </w:num>
  <w:num w:numId="32" w16cid:durableId="1333948557">
    <w:abstractNumId w:val="23"/>
  </w:num>
  <w:num w:numId="33" w16cid:durableId="1796439141">
    <w:abstractNumId w:val="36"/>
  </w:num>
  <w:num w:numId="34" w16cid:durableId="1260747960">
    <w:abstractNumId w:val="75"/>
  </w:num>
  <w:num w:numId="35" w16cid:durableId="1292900160">
    <w:abstractNumId w:val="95"/>
  </w:num>
  <w:num w:numId="36" w16cid:durableId="696155604">
    <w:abstractNumId w:val="26"/>
  </w:num>
  <w:num w:numId="37" w16cid:durableId="628516046">
    <w:abstractNumId w:val="81"/>
  </w:num>
  <w:num w:numId="38" w16cid:durableId="1948927439">
    <w:abstractNumId w:val="19"/>
  </w:num>
  <w:num w:numId="39" w16cid:durableId="345523466">
    <w:abstractNumId w:val="108"/>
  </w:num>
  <w:num w:numId="40" w16cid:durableId="2030988325">
    <w:abstractNumId w:val="76"/>
  </w:num>
  <w:num w:numId="41" w16cid:durableId="649360425">
    <w:abstractNumId w:val="13"/>
  </w:num>
  <w:num w:numId="42" w16cid:durableId="1243367251">
    <w:abstractNumId w:val="30"/>
  </w:num>
  <w:num w:numId="43" w16cid:durableId="1482966604">
    <w:abstractNumId w:val="8"/>
  </w:num>
  <w:num w:numId="44" w16cid:durableId="757793700">
    <w:abstractNumId w:val="69"/>
  </w:num>
  <w:num w:numId="45" w16cid:durableId="1326199413">
    <w:abstractNumId w:val="17"/>
  </w:num>
  <w:num w:numId="46" w16cid:durableId="161314644">
    <w:abstractNumId w:val="60"/>
  </w:num>
  <w:num w:numId="47" w16cid:durableId="541013507">
    <w:abstractNumId w:val="97"/>
  </w:num>
  <w:num w:numId="48" w16cid:durableId="189268652">
    <w:abstractNumId w:val="78"/>
  </w:num>
  <w:num w:numId="49" w16cid:durableId="700399587">
    <w:abstractNumId w:val="33"/>
  </w:num>
  <w:num w:numId="50" w16cid:durableId="596139536">
    <w:abstractNumId w:val="24"/>
  </w:num>
  <w:num w:numId="51" w16cid:durableId="1912226273">
    <w:abstractNumId w:val="120"/>
  </w:num>
  <w:num w:numId="52" w16cid:durableId="1769501235">
    <w:abstractNumId w:val="77"/>
  </w:num>
  <w:num w:numId="53" w16cid:durableId="61951574">
    <w:abstractNumId w:val="15"/>
  </w:num>
  <w:num w:numId="54" w16cid:durableId="671030330">
    <w:abstractNumId w:val="48"/>
  </w:num>
  <w:num w:numId="55" w16cid:durableId="924803253">
    <w:abstractNumId w:val="68"/>
  </w:num>
  <w:num w:numId="56" w16cid:durableId="1560894709">
    <w:abstractNumId w:val="37"/>
  </w:num>
  <w:num w:numId="57" w16cid:durableId="1902399816">
    <w:abstractNumId w:val="61"/>
  </w:num>
  <w:num w:numId="58" w16cid:durableId="1717923840">
    <w:abstractNumId w:val="102"/>
  </w:num>
  <w:num w:numId="59" w16cid:durableId="1723477802">
    <w:abstractNumId w:val="11"/>
  </w:num>
  <w:num w:numId="60" w16cid:durableId="541676229">
    <w:abstractNumId w:val="66"/>
  </w:num>
  <w:num w:numId="61" w16cid:durableId="1417747938">
    <w:abstractNumId w:val="59"/>
  </w:num>
  <w:num w:numId="62" w16cid:durableId="36324369">
    <w:abstractNumId w:val="112"/>
  </w:num>
  <w:num w:numId="63" w16cid:durableId="54746779">
    <w:abstractNumId w:val="0"/>
  </w:num>
  <w:num w:numId="64" w16cid:durableId="1527015524">
    <w:abstractNumId w:val="100"/>
  </w:num>
  <w:num w:numId="65" w16cid:durableId="276987590">
    <w:abstractNumId w:val="9"/>
  </w:num>
  <w:num w:numId="66" w16cid:durableId="402798128">
    <w:abstractNumId w:val="82"/>
  </w:num>
  <w:num w:numId="67" w16cid:durableId="1995067000">
    <w:abstractNumId w:val="38"/>
  </w:num>
  <w:num w:numId="68" w16cid:durableId="961113480">
    <w:abstractNumId w:val="90"/>
  </w:num>
  <w:num w:numId="69" w16cid:durableId="531958981">
    <w:abstractNumId w:val="44"/>
  </w:num>
  <w:num w:numId="70" w16cid:durableId="1406760372">
    <w:abstractNumId w:val="99"/>
  </w:num>
  <w:num w:numId="71" w16cid:durableId="1930966226">
    <w:abstractNumId w:val="72"/>
  </w:num>
  <w:num w:numId="72" w16cid:durableId="121848802">
    <w:abstractNumId w:val="53"/>
  </w:num>
  <w:num w:numId="73" w16cid:durableId="232741752">
    <w:abstractNumId w:val="54"/>
  </w:num>
  <w:num w:numId="74" w16cid:durableId="194464404">
    <w:abstractNumId w:val="10"/>
  </w:num>
  <w:num w:numId="75" w16cid:durableId="797525603">
    <w:abstractNumId w:val="18"/>
  </w:num>
  <w:num w:numId="76" w16cid:durableId="1414429832">
    <w:abstractNumId w:val="65"/>
  </w:num>
  <w:num w:numId="77" w16cid:durableId="761225951">
    <w:abstractNumId w:val="52"/>
  </w:num>
  <w:num w:numId="78" w16cid:durableId="637805597">
    <w:abstractNumId w:val="94"/>
  </w:num>
  <w:num w:numId="79" w16cid:durableId="151263783">
    <w:abstractNumId w:val="50"/>
  </w:num>
  <w:num w:numId="80" w16cid:durableId="380594767">
    <w:abstractNumId w:val="73"/>
  </w:num>
  <w:num w:numId="81" w16cid:durableId="1348603352">
    <w:abstractNumId w:val="89"/>
  </w:num>
  <w:num w:numId="82" w16cid:durableId="1167477772">
    <w:abstractNumId w:val="34"/>
  </w:num>
  <w:num w:numId="83" w16cid:durableId="2142729526">
    <w:abstractNumId w:val="62"/>
  </w:num>
  <w:num w:numId="84" w16cid:durableId="1636637211">
    <w:abstractNumId w:val="31"/>
  </w:num>
  <w:num w:numId="85" w16cid:durableId="1746294330">
    <w:abstractNumId w:val="46"/>
  </w:num>
  <w:num w:numId="86" w16cid:durableId="1105618286">
    <w:abstractNumId w:val="91"/>
  </w:num>
  <w:num w:numId="87" w16cid:durableId="1178807830">
    <w:abstractNumId w:val="106"/>
  </w:num>
  <w:num w:numId="88" w16cid:durableId="1957250246">
    <w:abstractNumId w:val="110"/>
  </w:num>
  <w:num w:numId="89" w16cid:durableId="1000279193">
    <w:abstractNumId w:val="7"/>
  </w:num>
  <w:num w:numId="90" w16cid:durableId="766266583">
    <w:abstractNumId w:val="5"/>
  </w:num>
  <w:num w:numId="91" w16cid:durableId="48068182">
    <w:abstractNumId w:val="58"/>
  </w:num>
  <w:num w:numId="92" w16cid:durableId="106582218">
    <w:abstractNumId w:val="105"/>
  </w:num>
  <w:num w:numId="93" w16cid:durableId="303125547">
    <w:abstractNumId w:val="20"/>
  </w:num>
  <w:num w:numId="94" w16cid:durableId="183637499">
    <w:abstractNumId w:val="84"/>
  </w:num>
  <w:num w:numId="95" w16cid:durableId="638925386">
    <w:abstractNumId w:val="63"/>
  </w:num>
  <w:num w:numId="96" w16cid:durableId="1600674742">
    <w:abstractNumId w:val="25"/>
  </w:num>
  <w:num w:numId="97" w16cid:durableId="103578509">
    <w:abstractNumId w:val="85"/>
  </w:num>
  <w:num w:numId="98" w16cid:durableId="1846433180">
    <w:abstractNumId w:val="3"/>
  </w:num>
  <w:num w:numId="99" w16cid:durableId="1756197399">
    <w:abstractNumId w:val="12"/>
  </w:num>
  <w:num w:numId="100" w16cid:durableId="2065568142">
    <w:abstractNumId w:val="80"/>
  </w:num>
  <w:num w:numId="101" w16cid:durableId="872767288">
    <w:abstractNumId w:val="67"/>
  </w:num>
  <w:num w:numId="102" w16cid:durableId="2040549765">
    <w:abstractNumId w:val="119"/>
  </w:num>
  <w:num w:numId="103" w16cid:durableId="1841580111">
    <w:abstractNumId w:val="117"/>
  </w:num>
  <w:num w:numId="104" w16cid:durableId="36703331">
    <w:abstractNumId w:val="71"/>
  </w:num>
  <w:num w:numId="105" w16cid:durableId="731269648">
    <w:abstractNumId w:val="109"/>
  </w:num>
  <w:num w:numId="106" w16cid:durableId="807279979">
    <w:abstractNumId w:val="116"/>
  </w:num>
  <w:num w:numId="107" w16cid:durableId="1625577428">
    <w:abstractNumId w:val="28"/>
  </w:num>
  <w:num w:numId="108" w16cid:durableId="615016410">
    <w:abstractNumId w:val="2"/>
  </w:num>
  <w:num w:numId="109" w16cid:durableId="1550264839">
    <w:abstractNumId w:val="55"/>
  </w:num>
  <w:num w:numId="110" w16cid:durableId="664555231">
    <w:abstractNumId w:val="79"/>
  </w:num>
  <w:num w:numId="111" w16cid:durableId="453252336">
    <w:abstractNumId w:val="113"/>
  </w:num>
  <w:num w:numId="112" w16cid:durableId="1211260035">
    <w:abstractNumId w:val="29"/>
  </w:num>
  <w:num w:numId="113" w16cid:durableId="1335380265">
    <w:abstractNumId w:val="107"/>
  </w:num>
  <w:num w:numId="114" w16cid:durableId="1730497368">
    <w:abstractNumId w:val="87"/>
  </w:num>
  <w:num w:numId="115" w16cid:durableId="1592465067">
    <w:abstractNumId w:val="103"/>
  </w:num>
  <w:num w:numId="116" w16cid:durableId="1779790626">
    <w:abstractNumId w:val="93"/>
  </w:num>
  <w:num w:numId="117" w16cid:durableId="1418943076">
    <w:abstractNumId w:val="27"/>
  </w:num>
  <w:num w:numId="118" w16cid:durableId="229535097">
    <w:abstractNumId w:val="1"/>
  </w:num>
  <w:num w:numId="119" w16cid:durableId="673335378">
    <w:abstractNumId w:val="115"/>
  </w:num>
  <w:numIdMacAtCleanup w:val="1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soft6673">
    <w15:presenceInfo w15:providerId="AD" w15:userId="S::msoft6673@myoffice365.site::2fe4c7e0-4aeb-4dc4-ba17-43986524f81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A01"/>
    <w:rsid w:val="0000015F"/>
    <w:rsid w:val="00000518"/>
    <w:rsid w:val="00000841"/>
    <w:rsid w:val="00001EA7"/>
    <w:rsid w:val="00001F66"/>
    <w:rsid w:val="00003773"/>
    <w:rsid w:val="00003ACC"/>
    <w:rsid w:val="00004C98"/>
    <w:rsid w:val="000052F1"/>
    <w:rsid w:val="0000537A"/>
    <w:rsid w:val="000053FA"/>
    <w:rsid w:val="00005873"/>
    <w:rsid w:val="000065B5"/>
    <w:rsid w:val="00007175"/>
    <w:rsid w:val="0000787A"/>
    <w:rsid w:val="00010E04"/>
    <w:rsid w:val="00011A1C"/>
    <w:rsid w:val="00011EBB"/>
    <w:rsid w:val="000134AE"/>
    <w:rsid w:val="000142BD"/>
    <w:rsid w:val="00014CC3"/>
    <w:rsid w:val="00015515"/>
    <w:rsid w:val="00015777"/>
    <w:rsid w:val="000157BC"/>
    <w:rsid w:val="00015FBC"/>
    <w:rsid w:val="0001744A"/>
    <w:rsid w:val="00020F0D"/>
    <w:rsid w:val="0002156A"/>
    <w:rsid w:val="000221CA"/>
    <w:rsid w:val="000246B5"/>
    <w:rsid w:val="00024787"/>
    <w:rsid w:val="00024F24"/>
    <w:rsid w:val="000253B5"/>
    <w:rsid w:val="00025805"/>
    <w:rsid w:val="00026384"/>
    <w:rsid w:val="0002640C"/>
    <w:rsid w:val="000268FF"/>
    <w:rsid w:val="000271E9"/>
    <w:rsid w:val="000272C7"/>
    <w:rsid w:val="00027481"/>
    <w:rsid w:val="000277D1"/>
    <w:rsid w:val="00032EC7"/>
    <w:rsid w:val="0003757A"/>
    <w:rsid w:val="0004190A"/>
    <w:rsid w:val="00041B2B"/>
    <w:rsid w:val="0004245E"/>
    <w:rsid w:val="000425B8"/>
    <w:rsid w:val="000428C2"/>
    <w:rsid w:val="00044A6F"/>
    <w:rsid w:val="00045BB4"/>
    <w:rsid w:val="00050B59"/>
    <w:rsid w:val="00051798"/>
    <w:rsid w:val="00053069"/>
    <w:rsid w:val="0005359D"/>
    <w:rsid w:val="000543BE"/>
    <w:rsid w:val="00061F09"/>
    <w:rsid w:val="0006235B"/>
    <w:rsid w:val="000629FF"/>
    <w:rsid w:val="00063834"/>
    <w:rsid w:val="000648D0"/>
    <w:rsid w:val="00065784"/>
    <w:rsid w:val="00065F54"/>
    <w:rsid w:val="0006670F"/>
    <w:rsid w:val="00066A6D"/>
    <w:rsid w:val="00067296"/>
    <w:rsid w:val="00067E11"/>
    <w:rsid w:val="000700AF"/>
    <w:rsid w:val="000722CF"/>
    <w:rsid w:val="00072626"/>
    <w:rsid w:val="00072ECB"/>
    <w:rsid w:val="000732C6"/>
    <w:rsid w:val="00073C92"/>
    <w:rsid w:val="00075EB9"/>
    <w:rsid w:val="00080764"/>
    <w:rsid w:val="00081EF6"/>
    <w:rsid w:val="00082AE7"/>
    <w:rsid w:val="00083657"/>
    <w:rsid w:val="00083E5D"/>
    <w:rsid w:val="000843EC"/>
    <w:rsid w:val="00084EE0"/>
    <w:rsid w:val="00085197"/>
    <w:rsid w:val="000851F0"/>
    <w:rsid w:val="00085FC2"/>
    <w:rsid w:val="00086691"/>
    <w:rsid w:val="00086D9F"/>
    <w:rsid w:val="0008726B"/>
    <w:rsid w:val="000872D4"/>
    <w:rsid w:val="00087CF2"/>
    <w:rsid w:val="00091A03"/>
    <w:rsid w:val="000921BF"/>
    <w:rsid w:val="00094DB7"/>
    <w:rsid w:val="00095204"/>
    <w:rsid w:val="000952DB"/>
    <w:rsid w:val="000957DA"/>
    <w:rsid w:val="000A3568"/>
    <w:rsid w:val="000A4110"/>
    <w:rsid w:val="000A56E2"/>
    <w:rsid w:val="000A6224"/>
    <w:rsid w:val="000A6B72"/>
    <w:rsid w:val="000A6CCA"/>
    <w:rsid w:val="000B22DF"/>
    <w:rsid w:val="000B3879"/>
    <w:rsid w:val="000B482A"/>
    <w:rsid w:val="000B4940"/>
    <w:rsid w:val="000B5CAE"/>
    <w:rsid w:val="000C0624"/>
    <w:rsid w:val="000C10B7"/>
    <w:rsid w:val="000C2187"/>
    <w:rsid w:val="000C50B3"/>
    <w:rsid w:val="000C659B"/>
    <w:rsid w:val="000C7690"/>
    <w:rsid w:val="000D021D"/>
    <w:rsid w:val="000D1446"/>
    <w:rsid w:val="000D2CAB"/>
    <w:rsid w:val="000D2F69"/>
    <w:rsid w:val="000D51CA"/>
    <w:rsid w:val="000D7167"/>
    <w:rsid w:val="000D7BB5"/>
    <w:rsid w:val="000E1CB0"/>
    <w:rsid w:val="000E369D"/>
    <w:rsid w:val="000E4941"/>
    <w:rsid w:val="000E55FB"/>
    <w:rsid w:val="000E6C10"/>
    <w:rsid w:val="000F0954"/>
    <w:rsid w:val="000F0AC7"/>
    <w:rsid w:val="000F32D7"/>
    <w:rsid w:val="000F347A"/>
    <w:rsid w:val="000F356A"/>
    <w:rsid w:val="000F5DB3"/>
    <w:rsid w:val="000F6756"/>
    <w:rsid w:val="000F6C29"/>
    <w:rsid w:val="00100D4F"/>
    <w:rsid w:val="00101629"/>
    <w:rsid w:val="001019D5"/>
    <w:rsid w:val="001022BD"/>
    <w:rsid w:val="00106899"/>
    <w:rsid w:val="00107920"/>
    <w:rsid w:val="00115643"/>
    <w:rsid w:val="0011698A"/>
    <w:rsid w:val="00117943"/>
    <w:rsid w:val="00120842"/>
    <w:rsid w:val="00121071"/>
    <w:rsid w:val="001216E3"/>
    <w:rsid w:val="001221D6"/>
    <w:rsid w:val="00122456"/>
    <w:rsid w:val="00122C11"/>
    <w:rsid w:val="00124A80"/>
    <w:rsid w:val="001263FE"/>
    <w:rsid w:val="00126DE5"/>
    <w:rsid w:val="00127E01"/>
    <w:rsid w:val="00130365"/>
    <w:rsid w:val="0013135D"/>
    <w:rsid w:val="001371A7"/>
    <w:rsid w:val="00137E9B"/>
    <w:rsid w:val="001403AC"/>
    <w:rsid w:val="001414F1"/>
    <w:rsid w:val="0014359D"/>
    <w:rsid w:val="00145585"/>
    <w:rsid w:val="00146432"/>
    <w:rsid w:val="00146585"/>
    <w:rsid w:val="00152473"/>
    <w:rsid w:val="001532EC"/>
    <w:rsid w:val="00153464"/>
    <w:rsid w:val="001534C9"/>
    <w:rsid w:val="001553FA"/>
    <w:rsid w:val="00157294"/>
    <w:rsid w:val="00157669"/>
    <w:rsid w:val="001600BF"/>
    <w:rsid w:val="0016027D"/>
    <w:rsid w:val="0016285D"/>
    <w:rsid w:val="001657AB"/>
    <w:rsid w:val="00165BF5"/>
    <w:rsid w:val="001662AB"/>
    <w:rsid w:val="001663A3"/>
    <w:rsid w:val="00170943"/>
    <w:rsid w:val="00172096"/>
    <w:rsid w:val="00176EAF"/>
    <w:rsid w:val="0017787D"/>
    <w:rsid w:val="00180165"/>
    <w:rsid w:val="001804F1"/>
    <w:rsid w:val="001812E2"/>
    <w:rsid w:val="00183068"/>
    <w:rsid w:val="001830BF"/>
    <w:rsid w:val="001831F0"/>
    <w:rsid w:val="00184C14"/>
    <w:rsid w:val="00185234"/>
    <w:rsid w:val="00187931"/>
    <w:rsid w:val="001879C1"/>
    <w:rsid w:val="00187FA1"/>
    <w:rsid w:val="001942B9"/>
    <w:rsid w:val="00194647"/>
    <w:rsid w:val="00194659"/>
    <w:rsid w:val="00194C3A"/>
    <w:rsid w:val="00196DF8"/>
    <w:rsid w:val="001970F0"/>
    <w:rsid w:val="001978E7"/>
    <w:rsid w:val="00197E7E"/>
    <w:rsid w:val="00197EE3"/>
    <w:rsid w:val="001A06C3"/>
    <w:rsid w:val="001A11BC"/>
    <w:rsid w:val="001A1FD8"/>
    <w:rsid w:val="001A26F8"/>
    <w:rsid w:val="001A2823"/>
    <w:rsid w:val="001A551E"/>
    <w:rsid w:val="001B1D75"/>
    <w:rsid w:val="001B310D"/>
    <w:rsid w:val="001B3A0E"/>
    <w:rsid w:val="001B6C06"/>
    <w:rsid w:val="001B6F8B"/>
    <w:rsid w:val="001B7290"/>
    <w:rsid w:val="001C0700"/>
    <w:rsid w:val="001C2BF6"/>
    <w:rsid w:val="001C2F9D"/>
    <w:rsid w:val="001C3C0B"/>
    <w:rsid w:val="001C42E0"/>
    <w:rsid w:val="001C696C"/>
    <w:rsid w:val="001C6F42"/>
    <w:rsid w:val="001D1539"/>
    <w:rsid w:val="001D1679"/>
    <w:rsid w:val="001D1792"/>
    <w:rsid w:val="001D1CFE"/>
    <w:rsid w:val="001D2006"/>
    <w:rsid w:val="001D2027"/>
    <w:rsid w:val="001D2223"/>
    <w:rsid w:val="001D35A8"/>
    <w:rsid w:val="001D3A59"/>
    <w:rsid w:val="001D3C22"/>
    <w:rsid w:val="001D533F"/>
    <w:rsid w:val="001D635B"/>
    <w:rsid w:val="001D713F"/>
    <w:rsid w:val="001E15C0"/>
    <w:rsid w:val="001E3137"/>
    <w:rsid w:val="001E316A"/>
    <w:rsid w:val="001E4ED1"/>
    <w:rsid w:val="001E5621"/>
    <w:rsid w:val="001E58A0"/>
    <w:rsid w:val="001E5F88"/>
    <w:rsid w:val="001E606E"/>
    <w:rsid w:val="001F0D32"/>
    <w:rsid w:val="001F2571"/>
    <w:rsid w:val="001F2860"/>
    <w:rsid w:val="001F2ECE"/>
    <w:rsid w:val="001F3FBD"/>
    <w:rsid w:val="001F4094"/>
    <w:rsid w:val="001F47DD"/>
    <w:rsid w:val="001F4B70"/>
    <w:rsid w:val="001F4FC7"/>
    <w:rsid w:val="001F5D94"/>
    <w:rsid w:val="002007AE"/>
    <w:rsid w:val="0020137D"/>
    <w:rsid w:val="0020231D"/>
    <w:rsid w:val="00202551"/>
    <w:rsid w:val="002029A5"/>
    <w:rsid w:val="00202A3A"/>
    <w:rsid w:val="00203FBB"/>
    <w:rsid w:val="00204B07"/>
    <w:rsid w:val="002058F6"/>
    <w:rsid w:val="00205985"/>
    <w:rsid w:val="00205AFF"/>
    <w:rsid w:val="0020722A"/>
    <w:rsid w:val="002074E5"/>
    <w:rsid w:val="00214D55"/>
    <w:rsid w:val="002177D5"/>
    <w:rsid w:val="002204C5"/>
    <w:rsid w:val="00222637"/>
    <w:rsid w:val="00223425"/>
    <w:rsid w:val="00224344"/>
    <w:rsid w:val="002246D9"/>
    <w:rsid w:val="00230ECE"/>
    <w:rsid w:val="0023246D"/>
    <w:rsid w:val="0023248E"/>
    <w:rsid w:val="00232D67"/>
    <w:rsid w:val="0023609D"/>
    <w:rsid w:val="002412E6"/>
    <w:rsid w:val="002414F4"/>
    <w:rsid w:val="00241F20"/>
    <w:rsid w:val="0024233F"/>
    <w:rsid w:val="00242A45"/>
    <w:rsid w:val="002431A6"/>
    <w:rsid w:val="00243397"/>
    <w:rsid w:val="002440CA"/>
    <w:rsid w:val="00245B31"/>
    <w:rsid w:val="00245EC4"/>
    <w:rsid w:val="00245F4F"/>
    <w:rsid w:val="00246044"/>
    <w:rsid w:val="0024708A"/>
    <w:rsid w:val="002479E8"/>
    <w:rsid w:val="002500DC"/>
    <w:rsid w:val="00250166"/>
    <w:rsid w:val="00250962"/>
    <w:rsid w:val="002547FF"/>
    <w:rsid w:val="00255317"/>
    <w:rsid w:val="00255E0E"/>
    <w:rsid w:val="0025687D"/>
    <w:rsid w:val="00256EC7"/>
    <w:rsid w:val="0026101C"/>
    <w:rsid w:val="00262390"/>
    <w:rsid w:val="002628FD"/>
    <w:rsid w:val="00262C8F"/>
    <w:rsid w:val="002632B9"/>
    <w:rsid w:val="00266396"/>
    <w:rsid w:val="00266F56"/>
    <w:rsid w:val="00271D8C"/>
    <w:rsid w:val="00274940"/>
    <w:rsid w:val="002749C6"/>
    <w:rsid w:val="002751BA"/>
    <w:rsid w:val="00276371"/>
    <w:rsid w:val="00280C75"/>
    <w:rsid w:val="00281DCC"/>
    <w:rsid w:val="0028406D"/>
    <w:rsid w:val="002841E6"/>
    <w:rsid w:val="00284D53"/>
    <w:rsid w:val="00285C7A"/>
    <w:rsid w:val="00286485"/>
    <w:rsid w:val="002867E0"/>
    <w:rsid w:val="00286A04"/>
    <w:rsid w:val="0028750A"/>
    <w:rsid w:val="0029189F"/>
    <w:rsid w:val="002918F1"/>
    <w:rsid w:val="00291C3E"/>
    <w:rsid w:val="002948E0"/>
    <w:rsid w:val="00295637"/>
    <w:rsid w:val="00295DDC"/>
    <w:rsid w:val="002A0A00"/>
    <w:rsid w:val="002A3A16"/>
    <w:rsid w:val="002A4700"/>
    <w:rsid w:val="002A588D"/>
    <w:rsid w:val="002A600B"/>
    <w:rsid w:val="002A6514"/>
    <w:rsid w:val="002A79E6"/>
    <w:rsid w:val="002B0F26"/>
    <w:rsid w:val="002B1220"/>
    <w:rsid w:val="002B3831"/>
    <w:rsid w:val="002B4155"/>
    <w:rsid w:val="002B5415"/>
    <w:rsid w:val="002B5A15"/>
    <w:rsid w:val="002B719E"/>
    <w:rsid w:val="002C11F4"/>
    <w:rsid w:val="002C1779"/>
    <w:rsid w:val="002C1E54"/>
    <w:rsid w:val="002C47F4"/>
    <w:rsid w:val="002C50F2"/>
    <w:rsid w:val="002C527F"/>
    <w:rsid w:val="002C55C0"/>
    <w:rsid w:val="002C5764"/>
    <w:rsid w:val="002C647F"/>
    <w:rsid w:val="002C72B8"/>
    <w:rsid w:val="002D0A4A"/>
    <w:rsid w:val="002D0E8B"/>
    <w:rsid w:val="002D2480"/>
    <w:rsid w:val="002D3D05"/>
    <w:rsid w:val="002D4EA3"/>
    <w:rsid w:val="002D5186"/>
    <w:rsid w:val="002D5B34"/>
    <w:rsid w:val="002D70CC"/>
    <w:rsid w:val="002D7A1A"/>
    <w:rsid w:val="002E048E"/>
    <w:rsid w:val="002E1E0F"/>
    <w:rsid w:val="002E2954"/>
    <w:rsid w:val="002E48FC"/>
    <w:rsid w:val="002E63EF"/>
    <w:rsid w:val="002F0114"/>
    <w:rsid w:val="002F08D4"/>
    <w:rsid w:val="002F39CB"/>
    <w:rsid w:val="002F43C4"/>
    <w:rsid w:val="002F4624"/>
    <w:rsid w:val="002F48B6"/>
    <w:rsid w:val="002F7C3F"/>
    <w:rsid w:val="002F7F1C"/>
    <w:rsid w:val="003007AB"/>
    <w:rsid w:val="003007BA"/>
    <w:rsid w:val="003012D7"/>
    <w:rsid w:val="00303458"/>
    <w:rsid w:val="003077B2"/>
    <w:rsid w:val="00312413"/>
    <w:rsid w:val="0031464E"/>
    <w:rsid w:val="00314FDF"/>
    <w:rsid w:val="00316372"/>
    <w:rsid w:val="003174A9"/>
    <w:rsid w:val="00320A8E"/>
    <w:rsid w:val="00320DA8"/>
    <w:rsid w:val="00321E37"/>
    <w:rsid w:val="00324213"/>
    <w:rsid w:val="00326A00"/>
    <w:rsid w:val="003305CB"/>
    <w:rsid w:val="00332632"/>
    <w:rsid w:val="00335635"/>
    <w:rsid w:val="003360B5"/>
    <w:rsid w:val="003363CB"/>
    <w:rsid w:val="00336E1D"/>
    <w:rsid w:val="00341670"/>
    <w:rsid w:val="00342993"/>
    <w:rsid w:val="00344770"/>
    <w:rsid w:val="00345B31"/>
    <w:rsid w:val="00345DCF"/>
    <w:rsid w:val="00350FE3"/>
    <w:rsid w:val="00351CD6"/>
    <w:rsid w:val="0035323C"/>
    <w:rsid w:val="003537CE"/>
    <w:rsid w:val="00354AB4"/>
    <w:rsid w:val="0035592B"/>
    <w:rsid w:val="00355E93"/>
    <w:rsid w:val="00356DE5"/>
    <w:rsid w:val="0036133A"/>
    <w:rsid w:val="003618C4"/>
    <w:rsid w:val="00361A00"/>
    <w:rsid w:val="00364DC9"/>
    <w:rsid w:val="003704B0"/>
    <w:rsid w:val="0037060E"/>
    <w:rsid w:val="003728DD"/>
    <w:rsid w:val="0037291B"/>
    <w:rsid w:val="00375BD3"/>
    <w:rsid w:val="0037765B"/>
    <w:rsid w:val="00380B90"/>
    <w:rsid w:val="00383BDF"/>
    <w:rsid w:val="003840A9"/>
    <w:rsid w:val="0038488A"/>
    <w:rsid w:val="003859EB"/>
    <w:rsid w:val="00385EFA"/>
    <w:rsid w:val="00386DB0"/>
    <w:rsid w:val="00387D5B"/>
    <w:rsid w:val="0039033B"/>
    <w:rsid w:val="00390E51"/>
    <w:rsid w:val="00391BEE"/>
    <w:rsid w:val="003939DC"/>
    <w:rsid w:val="00393EC7"/>
    <w:rsid w:val="00394E45"/>
    <w:rsid w:val="003958AD"/>
    <w:rsid w:val="0039688E"/>
    <w:rsid w:val="003979B3"/>
    <w:rsid w:val="003A0EE9"/>
    <w:rsid w:val="003A27E5"/>
    <w:rsid w:val="003A280B"/>
    <w:rsid w:val="003A2D0D"/>
    <w:rsid w:val="003A6C21"/>
    <w:rsid w:val="003A6C6C"/>
    <w:rsid w:val="003A7685"/>
    <w:rsid w:val="003B0F34"/>
    <w:rsid w:val="003B3DA4"/>
    <w:rsid w:val="003B4BDA"/>
    <w:rsid w:val="003B51DD"/>
    <w:rsid w:val="003B6F8A"/>
    <w:rsid w:val="003C043C"/>
    <w:rsid w:val="003C3686"/>
    <w:rsid w:val="003C4529"/>
    <w:rsid w:val="003C4A74"/>
    <w:rsid w:val="003C52B0"/>
    <w:rsid w:val="003C650D"/>
    <w:rsid w:val="003D2119"/>
    <w:rsid w:val="003D2CBE"/>
    <w:rsid w:val="003D3E7B"/>
    <w:rsid w:val="003D51EE"/>
    <w:rsid w:val="003D6815"/>
    <w:rsid w:val="003D755F"/>
    <w:rsid w:val="003E08AD"/>
    <w:rsid w:val="003E1501"/>
    <w:rsid w:val="003E3874"/>
    <w:rsid w:val="003E3CFA"/>
    <w:rsid w:val="003E799E"/>
    <w:rsid w:val="003E7A74"/>
    <w:rsid w:val="003E7C9A"/>
    <w:rsid w:val="003F0AA5"/>
    <w:rsid w:val="003F0F20"/>
    <w:rsid w:val="003F2045"/>
    <w:rsid w:val="003F5A67"/>
    <w:rsid w:val="003F672A"/>
    <w:rsid w:val="003F6DFD"/>
    <w:rsid w:val="003F7B19"/>
    <w:rsid w:val="00400580"/>
    <w:rsid w:val="00401241"/>
    <w:rsid w:val="00403084"/>
    <w:rsid w:val="004032F8"/>
    <w:rsid w:val="00403465"/>
    <w:rsid w:val="004037FC"/>
    <w:rsid w:val="00405A2A"/>
    <w:rsid w:val="00405CCE"/>
    <w:rsid w:val="00406399"/>
    <w:rsid w:val="004069BC"/>
    <w:rsid w:val="00410A79"/>
    <w:rsid w:val="00410ACE"/>
    <w:rsid w:val="00411943"/>
    <w:rsid w:val="0041204A"/>
    <w:rsid w:val="00412269"/>
    <w:rsid w:val="00412C36"/>
    <w:rsid w:val="00414B30"/>
    <w:rsid w:val="00415D9B"/>
    <w:rsid w:val="00415DFF"/>
    <w:rsid w:val="00417161"/>
    <w:rsid w:val="00420045"/>
    <w:rsid w:val="00420F11"/>
    <w:rsid w:val="0042143C"/>
    <w:rsid w:val="00424BDE"/>
    <w:rsid w:val="00424C56"/>
    <w:rsid w:val="00426763"/>
    <w:rsid w:val="00430BAB"/>
    <w:rsid w:val="00431905"/>
    <w:rsid w:val="004327D2"/>
    <w:rsid w:val="00433050"/>
    <w:rsid w:val="00434BE9"/>
    <w:rsid w:val="004355F2"/>
    <w:rsid w:val="00435D46"/>
    <w:rsid w:val="0043696E"/>
    <w:rsid w:val="00436DA2"/>
    <w:rsid w:val="004417E3"/>
    <w:rsid w:val="00441995"/>
    <w:rsid w:val="004432A2"/>
    <w:rsid w:val="004439ED"/>
    <w:rsid w:val="00445AD5"/>
    <w:rsid w:val="00445F0B"/>
    <w:rsid w:val="00446455"/>
    <w:rsid w:val="00447410"/>
    <w:rsid w:val="0045015B"/>
    <w:rsid w:val="00455828"/>
    <w:rsid w:val="0046113F"/>
    <w:rsid w:val="00462015"/>
    <w:rsid w:val="0046240A"/>
    <w:rsid w:val="00463CA0"/>
    <w:rsid w:val="00464E21"/>
    <w:rsid w:val="00466A2E"/>
    <w:rsid w:val="0047096C"/>
    <w:rsid w:val="004716D3"/>
    <w:rsid w:val="00471767"/>
    <w:rsid w:val="0047228E"/>
    <w:rsid w:val="00473620"/>
    <w:rsid w:val="00473967"/>
    <w:rsid w:val="00475AE9"/>
    <w:rsid w:val="00481E9D"/>
    <w:rsid w:val="00482CB0"/>
    <w:rsid w:val="00484EFF"/>
    <w:rsid w:val="00486932"/>
    <w:rsid w:val="00487065"/>
    <w:rsid w:val="004926A5"/>
    <w:rsid w:val="00492A94"/>
    <w:rsid w:val="0049324E"/>
    <w:rsid w:val="004942CC"/>
    <w:rsid w:val="004944E6"/>
    <w:rsid w:val="0049477F"/>
    <w:rsid w:val="00494BCC"/>
    <w:rsid w:val="00495012"/>
    <w:rsid w:val="0049523F"/>
    <w:rsid w:val="00496D80"/>
    <w:rsid w:val="00496FDF"/>
    <w:rsid w:val="004A0B04"/>
    <w:rsid w:val="004A4EE4"/>
    <w:rsid w:val="004A64CE"/>
    <w:rsid w:val="004A67C0"/>
    <w:rsid w:val="004A6E40"/>
    <w:rsid w:val="004B0BD7"/>
    <w:rsid w:val="004B17D1"/>
    <w:rsid w:val="004B23A0"/>
    <w:rsid w:val="004B599C"/>
    <w:rsid w:val="004B72C6"/>
    <w:rsid w:val="004C06B2"/>
    <w:rsid w:val="004C0E5D"/>
    <w:rsid w:val="004C16A0"/>
    <w:rsid w:val="004C2267"/>
    <w:rsid w:val="004C42A8"/>
    <w:rsid w:val="004C5F87"/>
    <w:rsid w:val="004C615D"/>
    <w:rsid w:val="004C61E1"/>
    <w:rsid w:val="004C6649"/>
    <w:rsid w:val="004C7606"/>
    <w:rsid w:val="004D016F"/>
    <w:rsid w:val="004D0A24"/>
    <w:rsid w:val="004D1C02"/>
    <w:rsid w:val="004D3FA9"/>
    <w:rsid w:val="004D4161"/>
    <w:rsid w:val="004D5817"/>
    <w:rsid w:val="004D5F92"/>
    <w:rsid w:val="004D6428"/>
    <w:rsid w:val="004E09B1"/>
    <w:rsid w:val="004E0AA0"/>
    <w:rsid w:val="004E2935"/>
    <w:rsid w:val="004E2B20"/>
    <w:rsid w:val="004E4D98"/>
    <w:rsid w:val="004E5603"/>
    <w:rsid w:val="004E57D1"/>
    <w:rsid w:val="004F2B5C"/>
    <w:rsid w:val="004F2CA6"/>
    <w:rsid w:val="004F3ED2"/>
    <w:rsid w:val="004F40DE"/>
    <w:rsid w:val="004F41DA"/>
    <w:rsid w:val="004F464D"/>
    <w:rsid w:val="004F592B"/>
    <w:rsid w:val="004F6BD3"/>
    <w:rsid w:val="004F728B"/>
    <w:rsid w:val="00500AD4"/>
    <w:rsid w:val="005019D8"/>
    <w:rsid w:val="00501C72"/>
    <w:rsid w:val="005027F9"/>
    <w:rsid w:val="005037E9"/>
    <w:rsid w:val="00503D24"/>
    <w:rsid w:val="00504BEA"/>
    <w:rsid w:val="00504FEE"/>
    <w:rsid w:val="00505487"/>
    <w:rsid w:val="00506B6E"/>
    <w:rsid w:val="0050736C"/>
    <w:rsid w:val="00510C81"/>
    <w:rsid w:val="00512128"/>
    <w:rsid w:val="00514C5A"/>
    <w:rsid w:val="0051536C"/>
    <w:rsid w:val="005159FE"/>
    <w:rsid w:val="0051618E"/>
    <w:rsid w:val="00516C53"/>
    <w:rsid w:val="005202C4"/>
    <w:rsid w:val="00521095"/>
    <w:rsid w:val="00521747"/>
    <w:rsid w:val="005219E0"/>
    <w:rsid w:val="00523699"/>
    <w:rsid w:val="00525D8E"/>
    <w:rsid w:val="0053086C"/>
    <w:rsid w:val="00535313"/>
    <w:rsid w:val="0054054D"/>
    <w:rsid w:val="005405F6"/>
    <w:rsid w:val="00541267"/>
    <w:rsid w:val="005413D1"/>
    <w:rsid w:val="005430BD"/>
    <w:rsid w:val="005433C8"/>
    <w:rsid w:val="00544140"/>
    <w:rsid w:val="00546C2E"/>
    <w:rsid w:val="0055135D"/>
    <w:rsid w:val="0055219B"/>
    <w:rsid w:val="00552D50"/>
    <w:rsid w:val="00553B78"/>
    <w:rsid w:val="005545B4"/>
    <w:rsid w:val="0055498A"/>
    <w:rsid w:val="005558EF"/>
    <w:rsid w:val="00557134"/>
    <w:rsid w:val="00557A16"/>
    <w:rsid w:val="00560158"/>
    <w:rsid w:val="00561FE0"/>
    <w:rsid w:val="00564CF2"/>
    <w:rsid w:val="00564DD8"/>
    <w:rsid w:val="00565332"/>
    <w:rsid w:val="00565DBB"/>
    <w:rsid w:val="0056719F"/>
    <w:rsid w:val="005674ED"/>
    <w:rsid w:val="00567D2C"/>
    <w:rsid w:val="0057150A"/>
    <w:rsid w:val="00571766"/>
    <w:rsid w:val="005734C0"/>
    <w:rsid w:val="005736AC"/>
    <w:rsid w:val="0057458D"/>
    <w:rsid w:val="0057492F"/>
    <w:rsid w:val="0057529C"/>
    <w:rsid w:val="005764E0"/>
    <w:rsid w:val="00576796"/>
    <w:rsid w:val="005804E2"/>
    <w:rsid w:val="0058076F"/>
    <w:rsid w:val="00580DE0"/>
    <w:rsid w:val="00581CC4"/>
    <w:rsid w:val="00582DDD"/>
    <w:rsid w:val="00583795"/>
    <w:rsid w:val="00583A26"/>
    <w:rsid w:val="0058749D"/>
    <w:rsid w:val="00587C74"/>
    <w:rsid w:val="00587EAF"/>
    <w:rsid w:val="00590F60"/>
    <w:rsid w:val="00591AB2"/>
    <w:rsid w:val="0059429D"/>
    <w:rsid w:val="0059638D"/>
    <w:rsid w:val="005979E8"/>
    <w:rsid w:val="005A20D5"/>
    <w:rsid w:val="005A219B"/>
    <w:rsid w:val="005A243D"/>
    <w:rsid w:val="005A3851"/>
    <w:rsid w:val="005A3886"/>
    <w:rsid w:val="005A5E64"/>
    <w:rsid w:val="005A7661"/>
    <w:rsid w:val="005B1185"/>
    <w:rsid w:val="005B11BD"/>
    <w:rsid w:val="005B4861"/>
    <w:rsid w:val="005B567C"/>
    <w:rsid w:val="005B749E"/>
    <w:rsid w:val="005C0F01"/>
    <w:rsid w:val="005C13A9"/>
    <w:rsid w:val="005C154E"/>
    <w:rsid w:val="005C2C03"/>
    <w:rsid w:val="005C5967"/>
    <w:rsid w:val="005C60CF"/>
    <w:rsid w:val="005C7655"/>
    <w:rsid w:val="005D0939"/>
    <w:rsid w:val="005D28A8"/>
    <w:rsid w:val="005D2AEF"/>
    <w:rsid w:val="005D3A87"/>
    <w:rsid w:val="005D5C90"/>
    <w:rsid w:val="005D79A1"/>
    <w:rsid w:val="005E073E"/>
    <w:rsid w:val="005E17A4"/>
    <w:rsid w:val="005E5081"/>
    <w:rsid w:val="005E7493"/>
    <w:rsid w:val="005E78DA"/>
    <w:rsid w:val="005E7A52"/>
    <w:rsid w:val="005F0926"/>
    <w:rsid w:val="005F7AA9"/>
    <w:rsid w:val="006039CB"/>
    <w:rsid w:val="00603D25"/>
    <w:rsid w:val="00604024"/>
    <w:rsid w:val="00604BD5"/>
    <w:rsid w:val="00605821"/>
    <w:rsid w:val="00607C67"/>
    <w:rsid w:val="00607D3A"/>
    <w:rsid w:val="00610E91"/>
    <w:rsid w:val="00611A30"/>
    <w:rsid w:val="0061242C"/>
    <w:rsid w:val="0061455E"/>
    <w:rsid w:val="00615C44"/>
    <w:rsid w:val="00616310"/>
    <w:rsid w:val="0061658F"/>
    <w:rsid w:val="00622881"/>
    <w:rsid w:val="00622DA4"/>
    <w:rsid w:val="00623923"/>
    <w:rsid w:val="00624BBE"/>
    <w:rsid w:val="006269F7"/>
    <w:rsid w:val="00627937"/>
    <w:rsid w:val="00627D2C"/>
    <w:rsid w:val="006300D4"/>
    <w:rsid w:val="00630977"/>
    <w:rsid w:val="006315CB"/>
    <w:rsid w:val="00631B18"/>
    <w:rsid w:val="006331FA"/>
    <w:rsid w:val="00634235"/>
    <w:rsid w:val="006354CF"/>
    <w:rsid w:val="006356E8"/>
    <w:rsid w:val="00637E90"/>
    <w:rsid w:val="00637FE6"/>
    <w:rsid w:val="006406D2"/>
    <w:rsid w:val="006414B1"/>
    <w:rsid w:val="006419E0"/>
    <w:rsid w:val="00642910"/>
    <w:rsid w:val="00643CC6"/>
    <w:rsid w:val="00646469"/>
    <w:rsid w:val="00647792"/>
    <w:rsid w:val="00651784"/>
    <w:rsid w:val="00652F72"/>
    <w:rsid w:val="0065322F"/>
    <w:rsid w:val="0065468B"/>
    <w:rsid w:val="00654B61"/>
    <w:rsid w:val="00655DFB"/>
    <w:rsid w:val="006567DD"/>
    <w:rsid w:val="006571A1"/>
    <w:rsid w:val="006576E0"/>
    <w:rsid w:val="00660663"/>
    <w:rsid w:val="00661A73"/>
    <w:rsid w:val="00664550"/>
    <w:rsid w:val="00664862"/>
    <w:rsid w:val="006668A7"/>
    <w:rsid w:val="00666EEE"/>
    <w:rsid w:val="00667054"/>
    <w:rsid w:val="00667CE6"/>
    <w:rsid w:val="00671C0F"/>
    <w:rsid w:val="00674A60"/>
    <w:rsid w:val="00675579"/>
    <w:rsid w:val="00676D25"/>
    <w:rsid w:val="00677700"/>
    <w:rsid w:val="006778E2"/>
    <w:rsid w:val="0068195E"/>
    <w:rsid w:val="0068248F"/>
    <w:rsid w:val="0068260F"/>
    <w:rsid w:val="00682D48"/>
    <w:rsid w:val="00683552"/>
    <w:rsid w:val="006855DF"/>
    <w:rsid w:val="00686C8A"/>
    <w:rsid w:val="00687042"/>
    <w:rsid w:val="006870DC"/>
    <w:rsid w:val="00687565"/>
    <w:rsid w:val="00687F73"/>
    <w:rsid w:val="00691F12"/>
    <w:rsid w:val="00693FE6"/>
    <w:rsid w:val="00695B36"/>
    <w:rsid w:val="006965CC"/>
    <w:rsid w:val="006A07CE"/>
    <w:rsid w:val="006A1366"/>
    <w:rsid w:val="006A6B90"/>
    <w:rsid w:val="006A6EB7"/>
    <w:rsid w:val="006A6F7E"/>
    <w:rsid w:val="006A7072"/>
    <w:rsid w:val="006B0386"/>
    <w:rsid w:val="006B0BA6"/>
    <w:rsid w:val="006B25CE"/>
    <w:rsid w:val="006B2C9F"/>
    <w:rsid w:val="006B34E8"/>
    <w:rsid w:val="006B35FC"/>
    <w:rsid w:val="006B3821"/>
    <w:rsid w:val="006B5EB3"/>
    <w:rsid w:val="006B6194"/>
    <w:rsid w:val="006B6956"/>
    <w:rsid w:val="006B742D"/>
    <w:rsid w:val="006C0350"/>
    <w:rsid w:val="006C039C"/>
    <w:rsid w:val="006C06ED"/>
    <w:rsid w:val="006C3E20"/>
    <w:rsid w:val="006C4506"/>
    <w:rsid w:val="006C505E"/>
    <w:rsid w:val="006C515A"/>
    <w:rsid w:val="006C65B7"/>
    <w:rsid w:val="006C6EA4"/>
    <w:rsid w:val="006D1B80"/>
    <w:rsid w:val="006D4633"/>
    <w:rsid w:val="006D4C0C"/>
    <w:rsid w:val="006D7D44"/>
    <w:rsid w:val="006E100A"/>
    <w:rsid w:val="006E1AA8"/>
    <w:rsid w:val="006E3506"/>
    <w:rsid w:val="006E41C1"/>
    <w:rsid w:val="006E441D"/>
    <w:rsid w:val="006E454D"/>
    <w:rsid w:val="006E58E2"/>
    <w:rsid w:val="006E7E32"/>
    <w:rsid w:val="006F17F7"/>
    <w:rsid w:val="006F19B4"/>
    <w:rsid w:val="006F4F96"/>
    <w:rsid w:val="006F58B0"/>
    <w:rsid w:val="006F7A00"/>
    <w:rsid w:val="00700FD3"/>
    <w:rsid w:val="00702914"/>
    <w:rsid w:val="00703082"/>
    <w:rsid w:val="00704667"/>
    <w:rsid w:val="00704C33"/>
    <w:rsid w:val="00707D81"/>
    <w:rsid w:val="007131AE"/>
    <w:rsid w:val="00713A63"/>
    <w:rsid w:val="00714962"/>
    <w:rsid w:val="00714EF9"/>
    <w:rsid w:val="00715E52"/>
    <w:rsid w:val="007160CA"/>
    <w:rsid w:val="0072000B"/>
    <w:rsid w:val="00720A8D"/>
    <w:rsid w:val="007212CA"/>
    <w:rsid w:val="00721E50"/>
    <w:rsid w:val="0072286F"/>
    <w:rsid w:val="00725ABD"/>
    <w:rsid w:val="00726CA1"/>
    <w:rsid w:val="007277BA"/>
    <w:rsid w:val="00727A51"/>
    <w:rsid w:val="00727E00"/>
    <w:rsid w:val="007307E6"/>
    <w:rsid w:val="00730D3E"/>
    <w:rsid w:val="007310CA"/>
    <w:rsid w:val="007312E8"/>
    <w:rsid w:val="0073171B"/>
    <w:rsid w:val="00732A3E"/>
    <w:rsid w:val="00732B5C"/>
    <w:rsid w:val="0073492D"/>
    <w:rsid w:val="00734C99"/>
    <w:rsid w:val="00740EA0"/>
    <w:rsid w:val="00741440"/>
    <w:rsid w:val="00742154"/>
    <w:rsid w:val="007428C7"/>
    <w:rsid w:val="00744B77"/>
    <w:rsid w:val="00745249"/>
    <w:rsid w:val="00747EE9"/>
    <w:rsid w:val="00750B34"/>
    <w:rsid w:val="0075149E"/>
    <w:rsid w:val="00752213"/>
    <w:rsid w:val="0075276B"/>
    <w:rsid w:val="007533C7"/>
    <w:rsid w:val="00753559"/>
    <w:rsid w:val="007559B0"/>
    <w:rsid w:val="007559F5"/>
    <w:rsid w:val="007605AE"/>
    <w:rsid w:val="00760784"/>
    <w:rsid w:val="007612C6"/>
    <w:rsid w:val="00762C61"/>
    <w:rsid w:val="007634E4"/>
    <w:rsid w:val="00764CF1"/>
    <w:rsid w:val="007665DE"/>
    <w:rsid w:val="00770D33"/>
    <w:rsid w:val="00771095"/>
    <w:rsid w:val="00771374"/>
    <w:rsid w:val="00771EB6"/>
    <w:rsid w:val="0077269F"/>
    <w:rsid w:val="00773396"/>
    <w:rsid w:val="00773746"/>
    <w:rsid w:val="00773EEC"/>
    <w:rsid w:val="00775F80"/>
    <w:rsid w:val="007802BD"/>
    <w:rsid w:val="00781154"/>
    <w:rsid w:val="00783A5E"/>
    <w:rsid w:val="00783A97"/>
    <w:rsid w:val="00784608"/>
    <w:rsid w:val="007847D9"/>
    <w:rsid w:val="00784920"/>
    <w:rsid w:val="007854D0"/>
    <w:rsid w:val="007868AD"/>
    <w:rsid w:val="00787A6C"/>
    <w:rsid w:val="00787D1C"/>
    <w:rsid w:val="007900F8"/>
    <w:rsid w:val="007906E3"/>
    <w:rsid w:val="00790C81"/>
    <w:rsid w:val="0079187B"/>
    <w:rsid w:val="00791D9F"/>
    <w:rsid w:val="0079240C"/>
    <w:rsid w:val="00793B2D"/>
    <w:rsid w:val="007945CF"/>
    <w:rsid w:val="00794FF2"/>
    <w:rsid w:val="007965B6"/>
    <w:rsid w:val="007A0B5C"/>
    <w:rsid w:val="007A0D26"/>
    <w:rsid w:val="007A30FC"/>
    <w:rsid w:val="007A34A7"/>
    <w:rsid w:val="007A4449"/>
    <w:rsid w:val="007A544F"/>
    <w:rsid w:val="007A732A"/>
    <w:rsid w:val="007A7A9F"/>
    <w:rsid w:val="007B0131"/>
    <w:rsid w:val="007B08F5"/>
    <w:rsid w:val="007B1374"/>
    <w:rsid w:val="007B1EDF"/>
    <w:rsid w:val="007B1F1E"/>
    <w:rsid w:val="007B267A"/>
    <w:rsid w:val="007B5FF7"/>
    <w:rsid w:val="007B698D"/>
    <w:rsid w:val="007C0400"/>
    <w:rsid w:val="007C1761"/>
    <w:rsid w:val="007C1B2C"/>
    <w:rsid w:val="007C2372"/>
    <w:rsid w:val="007C32DF"/>
    <w:rsid w:val="007C3432"/>
    <w:rsid w:val="007C3DDB"/>
    <w:rsid w:val="007C7131"/>
    <w:rsid w:val="007C78AB"/>
    <w:rsid w:val="007D06DD"/>
    <w:rsid w:val="007D4DDE"/>
    <w:rsid w:val="007D4E4C"/>
    <w:rsid w:val="007D5469"/>
    <w:rsid w:val="007E1C86"/>
    <w:rsid w:val="007F0C7B"/>
    <w:rsid w:val="007F4019"/>
    <w:rsid w:val="007F53E3"/>
    <w:rsid w:val="007F7F4D"/>
    <w:rsid w:val="008001CC"/>
    <w:rsid w:val="0080059A"/>
    <w:rsid w:val="008008F9"/>
    <w:rsid w:val="0080153C"/>
    <w:rsid w:val="008017FC"/>
    <w:rsid w:val="00802874"/>
    <w:rsid w:val="00802DC1"/>
    <w:rsid w:val="008031C2"/>
    <w:rsid w:val="00803206"/>
    <w:rsid w:val="00803DE4"/>
    <w:rsid w:val="00804D32"/>
    <w:rsid w:val="00804F11"/>
    <w:rsid w:val="00806AF8"/>
    <w:rsid w:val="00806C26"/>
    <w:rsid w:val="00807C79"/>
    <w:rsid w:val="00811A56"/>
    <w:rsid w:val="0081224A"/>
    <w:rsid w:val="0081410D"/>
    <w:rsid w:val="00815A7A"/>
    <w:rsid w:val="00815C04"/>
    <w:rsid w:val="0081661B"/>
    <w:rsid w:val="00817634"/>
    <w:rsid w:val="00817F39"/>
    <w:rsid w:val="0082351B"/>
    <w:rsid w:val="00823EDB"/>
    <w:rsid w:val="00825091"/>
    <w:rsid w:val="00826160"/>
    <w:rsid w:val="008263FC"/>
    <w:rsid w:val="008267CC"/>
    <w:rsid w:val="00826A05"/>
    <w:rsid w:val="00832FE8"/>
    <w:rsid w:val="008338C0"/>
    <w:rsid w:val="00835026"/>
    <w:rsid w:val="0083659E"/>
    <w:rsid w:val="0083766C"/>
    <w:rsid w:val="008379CD"/>
    <w:rsid w:val="00841880"/>
    <w:rsid w:val="00842497"/>
    <w:rsid w:val="00842964"/>
    <w:rsid w:val="00843F4A"/>
    <w:rsid w:val="00845A59"/>
    <w:rsid w:val="00846D22"/>
    <w:rsid w:val="00846FAD"/>
    <w:rsid w:val="00847FFD"/>
    <w:rsid w:val="0085044A"/>
    <w:rsid w:val="0085120F"/>
    <w:rsid w:val="0085199A"/>
    <w:rsid w:val="008535F5"/>
    <w:rsid w:val="00854B2B"/>
    <w:rsid w:val="00855269"/>
    <w:rsid w:val="00855ECD"/>
    <w:rsid w:val="00856F96"/>
    <w:rsid w:val="0085714D"/>
    <w:rsid w:val="0086098E"/>
    <w:rsid w:val="0086212B"/>
    <w:rsid w:val="008622D7"/>
    <w:rsid w:val="00863B91"/>
    <w:rsid w:val="00864E1C"/>
    <w:rsid w:val="008669D0"/>
    <w:rsid w:val="00867464"/>
    <w:rsid w:val="008674A0"/>
    <w:rsid w:val="0086765B"/>
    <w:rsid w:val="00867769"/>
    <w:rsid w:val="00870F8E"/>
    <w:rsid w:val="00871628"/>
    <w:rsid w:val="00871FA4"/>
    <w:rsid w:val="00872128"/>
    <w:rsid w:val="00876566"/>
    <w:rsid w:val="0087656B"/>
    <w:rsid w:val="00881C57"/>
    <w:rsid w:val="0088298A"/>
    <w:rsid w:val="008829CE"/>
    <w:rsid w:val="00884945"/>
    <w:rsid w:val="00884E5D"/>
    <w:rsid w:val="0088545D"/>
    <w:rsid w:val="0088581A"/>
    <w:rsid w:val="008902EA"/>
    <w:rsid w:val="008908E9"/>
    <w:rsid w:val="008931BC"/>
    <w:rsid w:val="00893661"/>
    <w:rsid w:val="008941A0"/>
    <w:rsid w:val="00894FC9"/>
    <w:rsid w:val="00895486"/>
    <w:rsid w:val="00895E5F"/>
    <w:rsid w:val="00896D8E"/>
    <w:rsid w:val="00897864"/>
    <w:rsid w:val="008A0D27"/>
    <w:rsid w:val="008A0E0C"/>
    <w:rsid w:val="008A30CB"/>
    <w:rsid w:val="008A33D9"/>
    <w:rsid w:val="008A44F5"/>
    <w:rsid w:val="008A6E92"/>
    <w:rsid w:val="008A7080"/>
    <w:rsid w:val="008B0F39"/>
    <w:rsid w:val="008B19BF"/>
    <w:rsid w:val="008B1C40"/>
    <w:rsid w:val="008B1E90"/>
    <w:rsid w:val="008B72BB"/>
    <w:rsid w:val="008B7F5E"/>
    <w:rsid w:val="008C0AFE"/>
    <w:rsid w:val="008C12BD"/>
    <w:rsid w:val="008C548E"/>
    <w:rsid w:val="008C7385"/>
    <w:rsid w:val="008D01B8"/>
    <w:rsid w:val="008D0433"/>
    <w:rsid w:val="008D1E93"/>
    <w:rsid w:val="008D3AFD"/>
    <w:rsid w:val="008D4480"/>
    <w:rsid w:val="008D4538"/>
    <w:rsid w:val="008D5CE9"/>
    <w:rsid w:val="008D7341"/>
    <w:rsid w:val="008D7834"/>
    <w:rsid w:val="008E0325"/>
    <w:rsid w:val="008E0D9C"/>
    <w:rsid w:val="008E0DCA"/>
    <w:rsid w:val="008E0F9A"/>
    <w:rsid w:val="008E498E"/>
    <w:rsid w:val="008E4F83"/>
    <w:rsid w:val="008E593D"/>
    <w:rsid w:val="008E67B7"/>
    <w:rsid w:val="008F07D7"/>
    <w:rsid w:val="008F0A14"/>
    <w:rsid w:val="008F294B"/>
    <w:rsid w:val="008F29D7"/>
    <w:rsid w:val="008F3CE5"/>
    <w:rsid w:val="009008AC"/>
    <w:rsid w:val="0090108D"/>
    <w:rsid w:val="009029A5"/>
    <w:rsid w:val="009029BE"/>
    <w:rsid w:val="009133DA"/>
    <w:rsid w:val="00914FD0"/>
    <w:rsid w:val="00915427"/>
    <w:rsid w:val="0091579D"/>
    <w:rsid w:val="00915980"/>
    <w:rsid w:val="00917D51"/>
    <w:rsid w:val="009210C4"/>
    <w:rsid w:val="0092203F"/>
    <w:rsid w:val="00922792"/>
    <w:rsid w:val="00923D2E"/>
    <w:rsid w:val="00924197"/>
    <w:rsid w:val="00925F50"/>
    <w:rsid w:val="00926016"/>
    <w:rsid w:val="009264DB"/>
    <w:rsid w:val="00931271"/>
    <w:rsid w:val="00933193"/>
    <w:rsid w:val="00933399"/>
    <w:rsid w:val="00933E6C"/>
    <w:rsid w:val="00934B97"/>
    <w:rsid w:val="00936844"/>
    <w:rsid w:val="009377CA"/>
    <w:rsid w:val="00937CC4"/>
    <w:rsid w:val="00940306"/>
    <w:rsid w:val="009466F2"/>
    <w:rsid w:val="009521D3"/>
    <w:rsid w:val="0095232C"/>
    <w:rsid w:val="00952822"/>
    <w:rsid w:val="00952B2B"/>
    <w:rsid w:val="0095320B"/>
    <w:rsid w:val="00953460"/>
    <w:rsid w:val="00955816"/>
    <w:rsid w:val="00960537"/>
    <w:rsid w:val="00960BA8"/>
    <w:rsid w:val="00961302"/>
    <w:rsid w:val="0096324C"/>
    <w:rsid w:val="009646E1"/>
    <w:rsid w:val="0096556E"/>
    <w:rsid w:val="009657D6"/>
    <w:rsid w:val="00966C6F"/>
    <w:rsid w:val="0096760E"/>
    <w:rsid w:val="0097032E"/>
    <w:rsid w:val="00970B6D"/>
    <w:rsid w:val="00974A03"/>
    <w:rsid w:val="00977644"/>
    <w:rsid w:val="009802E4"/>
    <w:rsid w:val="00981CAD"/>
    <w:rsid w:val="00982BB5"/>
    <w:rsid w:val="00983EA9"/>
    <w:rsid w:val="009851B9"/>
    <w:rsid w:val="00985269"/>
    <w:rsid w:val="009867F5"/>
    <w:rsid w:val="00986D2C"/>
    <w:rsid w:val="00987462"/>
    <w:rsid w:val="00990548"/>
    <w:rsid w:val="00993114"/>
    <w:rsid w:val="00993CF2"/>
    <w:rsid w:val="009941B2"/>
    <w:rsid w:val="009945F0"/>
    <w:rsid w:val="009A17E5"/>
    <w:rsid w:val="009A3705"/>
    <w:rsid w:val="009A42F8"/>
    <w:rsid w:val="009A7723"/>
    <w:rsid w:val="009A7E13"/>
    <w:rsid w:val="009B0FAC"/>
    <w:rsid w:val="009B24C9"/>
    <w:rsid w:val="009B3480"/>
    <w:rsid w:val="009B5412"/>
    <w:rsid w:val="009B6E9F"/>
    <w:rsid w:val="009B7977"/>
    <w:rsid w:val="009C1489"/>
    <w:rsid w:val="009C159C"/>
    <w:rsid w:val="009C1B29"/>
    <w:rsid w:val="009C3A61"/>
    <w:rsid w:val="009C6C96"/>
    <w:rsid w:val="009D08F5"/>
    <w:rsid w:val="009D17B8"/>
    <w:rsid w:val="009D19CA"/>
    <w:rsid w:val="009D1A73"/>
    <w:rsid w:val="009D1D5B"/>
    <w:rsid w:val="009D3CEF"/>
    <w:rsid w:val="009D4F3A"/>
    <w:rsid w:val="009D5AC9"/>
    <w:rsid w:val="009D68D1"/>
    <w:rsid w:val="009E1AAB"/>
    <w:rsid w:val="009E21B3"/>
    <w:rsid w:val="009E3A92"/>
    <w:rsid w:val="009E3B01"/>
    <w:rsid w:val="009E525F"/>
    <w:rsid w:val="009E5344"/>
    <w:rsid w:val="009E5B89"/>
    <w:rsid w:val="009E5E8E"/>
    <w:rsid w:val="009F0BE1"/>
    <w:rsid w:val="009F1E04"/>
    <w:rsid w:val="009F47A7"/>
    <w:rsid w:val="009F59B9"/>
    <w:rsid w:val="009F5BAD"/>
    <w:rsid w:val="009F5FBC"/>
    <w:rsid w:val="009F7076"/>
    <w:rsid w:val="009F7F95"/>
    <w:rsid w:val="00A03366"/>
    <w:rsid w:val="00A0342E"/>
    <w:rsid w:val="00A04DB3"/>
    <w:rsid w:val="00A052E2"/>
    <w:rsid w:val="00A05765"/>
    <w:rsid w:val="00A06CB9"/>
    <w:rsid w:val="00A1162F"/>
    <w:rsid w:val="00A127E3"/>
    <w:rsid w:val="00A1341C"/>
    <w:rsid w:val="00A13909"/>
    <w:rsid w:val="00A13ACB"/>
    <w:rsid w:val="00A1411D"/>
    <w:rsid w:val="00A14165"/>
    <w:rsid w:val="00A1497F"/>
    <w:rsid w:val="00A153CD"/>
    <w:rsid w:val="00A16804"/>
    <w:rsid w:val="00A17589"/>
    <w:rsid w:val="00A17F12"/>
    <w:rsid w:val="00A204F5"/>
    <w:rsid w:val="00A210EA"/>
    <w:rsid w:val="00A22649"/>
    <w:rsid w:val="00A22991"/>
    <w:rsid w:val="00A22A4A"/>
    <w:rsid w:val="00A23531"/>
    <w:rsid w:val="00A239BC"/>
    <w:rsid w:val="00A2459C"/>
    <w:rsid w:val="00A24DCA"/>
    <w:rsid w:val="00A25756"/>
    <w:rsid w:val="00A30275"/>
    <w:rsid w:val="00A323B1"/>
    <w:rsid w:val="00A3248D"/>
    <w:rsid w:val="00A351F1"/>
    <w:rsid w:val="00A353D4"/>
    <w:rsid w:val="00A35825"/>
    <w:rsid w:val="00A35E9D"/>
    <w:rsid w:val="00A37443"/>
    <w:rsid w:val="00A379AD"/>
    <w:rsid w:val="00A40A37"/>
    <w:rsid w:val="00A4187C"/>
    <w:rsid w:val="00A41A71"/>
    <w:rsid w:val="00A41DA2"/>
    <w:rsid w:val="00A42A0E"/>
    <w:rsid w:val="00A43324"/>
    <w:rsid w:val="00A46F2E"/>
    <w:rsid w:val="00A478A6"/>
    <w:rsid w:val="00A47B58"/>
    <w:rsid w:val="00A50C6F"/>
    <w:rsid w:val="00A52A1D"/>
    <w:rsid w:val="00A52FD9"/>
    <w:rsid w:val="00A53DC2"/>
    <w:rsid w:val="00A542E2"/>
    <w:rsid w:val="00A560C9"/>
    <w:rsid w:val="00A56393"/>
    <w:rsid w:val="00A56845"/>
    <w:rsid w:val="00A60E9C"/>
    <w:rsid w:val="00A670CA"/>
    <w:rsid w:val="00A70AC1"/>
    <w:rsid w:val="00A7160E"/>
    <w:rsid w:val="00A71AE7"/>
    <w:rsid w:val="00A71CD4"/>
    <w:rsid w:val="00A724C8"/>
    <w:rsid w:val="00A74A94"/>
    <w:rsid w:val="00A75489"/>
    <w:rsid w:val="00A779BC"/>
    <w:rsid w:val="00A80464"/>
    <w:rsid w:val="00A8205A"/>
    <w:rsid w:val="00A852F3"/>
    <w:rsid w:val="00A856CD"/>
    <w:rsid w:val="00A859B8"/>
    <w:rsid w:val="00A86053"/>
    <w:rsid w:val="00A861CE"/>
    <w:rsid w:val="00A87561"/>
    <w:rsid w:val="00A918BC"/>
    <w:rsid w:val="00A91DE4"/>
    <w:rsid w:val="00A928D4"/>
    <w:rsid w:val="00A93B7E"/>
    <w:rsid w:val="00A9659D"/>
    <w:rsid w:val="00A97643"/>
    <w:rsid w:val="00A97994"/>
    <w:rsid w:val="00AA15DB"/>
    <w:rsid w:val="00AA190E"/>
    <w:rsid w:val="00AA3319"/>
    <w:rsid w:val="00AA5536"/>
    <w:rsid w:val="00AA60A9"/>
    <w:rsid w:val="00AA6175"/>
    <w:rsid w:val="00AB04E0"/>
    <w:rsid w:val="00AB090C"/>
    <w:rsid w:val="00AB16CF"/>
    <w:rsid w:val="00AB1930"/>
    <w:rsid w:val="00AB1D1A"/>
    <w:rsid w:val="00AB28D6"/>
    <w:rsid w:val="00AB2CCB"/>
    <w:rsid w:val="00AB45A9"/>
    <w:rsid w:val="00AB494B"/>
    <w:rsid w:val="00AB4F8F"/>
    <w:rsid w:val="00AB5C43"/>
    <w:rsid w:val="00AC1605"/>
    <w:rsid w:val="00AC16E8"/>
    <w:rsid w:val="00AC3F44"/>
    <w:rsid w:val="00AD0657"/>
    <w:rsid w:val="00AD240B"/>
    <w:rsid w:val="00AD2780"/>
    <w:rsid w:val="00AD5CB0"/>
    <w:rsid w:val="00AD6191"/>
    <w:rsid w:val="00AD71D2"/>
    <w:rsid w:val="00AE0026"/>
    <w:rsid w:val="00AE2C36"/>
    <w:rsid w:val="00AE5870"/>
    <w:rsid w:val="00AE6391"/>
    <w:rsid w:val="00AF1837"/>
    <w:rsid w:val="00AF1E42"/>
    <w:rsid w:val="00AF5438"/>
    <w:rsid w:val="00AF6640"/>
    <w:rsid w:val="00AF6BD6"/>
    <w:rsid w:val="00B01ACB"/>
    <w:rsid w:val="00B01BA0"/>
    <w:rsid w:val="00B01C1D"/>
    <w:rsid w:val="00B03461"/>
    <w:rsid w:val="00B05733"/>
    <w:rsid w:val="00B06016"/>
    <w:rsid w:val="00B06187"/>
    <w:rsid w:val="00B06521"/>
    <w:rsid w:val="00B10481"/>
    <w:rsid w:val="00B108BF"/>
    <w:rsid w:val="00B10907"/>
    <w:rsid w:val="00B10F56"/>
    <w:rsid w:val="00B1199F"/>
    <w:rsid w:val="00B11DA0"/>
    <w:rsid w:val="00B121FB"/>
    <w:rsid w:val="00B12A12"/>
    <w:rsid w:val="00B16F5F"/>
    <w:rsid w:val="00B17154"/>
    <w:rsid w:val="00B20189"/>
    <w:rsid w:val="00B20E8B"/>
    <w:rsid w:val="00B21072"/>
    <w:rsid w:val="00B2239A"/>
    <w:rsid w:val="00B228B7"/>
    <w:rsid w:val="00B2385E"/>
    <w:rsid w:val="00B25645"/>
    <w:rsid w:val="00B25739"/>
    <w:rsid w:val="00B25E29"/>
    <w:rsid w:val="00B26A01"/>
    <w:rsid w:val="00B31252"/>
    <w:rsid w:val="00B31B3D"/>
    <w:rsid w:val="00B31D2F"/>
    <w:rsid w:val="00B32731"/>
    <w:rsid w:val="00B32F46"/>
    <w:rsid w:val="00B356F5"/>
    <w:rsid w:val="00B36FB3"/>
    <w:rsid w:val="00B37017"/>
    <w:rsid w:val="00B3746C"/>
    <w:rsid w:val="00B378F7"/>
    <w:rsid w:val="00B403D5"/>
    <w:rsid w:val="00B41355"/>
    <w:rsid w:val="00B506D9"/>
    <w:rsid w:val="00B5097F"/>
    <w:rsid w:val="00B5347E"/>
    <w:rsid w:val="00B544E0"/>
    <w:rsid w:val="00B561AF"/>
    <w:rsid w:val="00B6152C"/>
    <w:rsid w:val="00B62334"/>
    <w:rsid w:val="00B63B3A"/>
    <w:rsid w:val="00B65003"/>
    <w:rsid w:val="00B6521D"/>
    <w:rsid w:val="00B6534D"/>
    <w:rsid w:val="00B65FFA"/>
    <w:rsid w:val="00B66F32"/>
    <w:rsid w:val="00B721D7"/>
    <w:rsid w:val="00B72808"/>
    <w:rsid w:val="00B74560"/>
    <w:rsid w:val="00B75860"/>
    <w:rsid w:val="00B76C29"/>
    <w:rsid w:val="00B77470"/>
    <w:rsid w:val="00B7768C"/>
    <w:rsid w:val="00B8124B"/>
    <w:rsid w:val="00B81818"/>
    <w:rsid w:val="00B83302"/>
    <w:rsid w:val="00B8435F"/>
    <w:rsid w:val="00B858F8"/>
    <w:rsid w:val="00B87274"/>
    <w:rsid w:val="00B9104E"/>
    <w:rsid w:val="00B91D8B"/>
    <w:rsid w:val="00B92200"/>
    <w:rsid w:val="00B922C3"/>
    <w:rsid w:val="00B92CFB"/>
    <w:rsid w:val="00B9332C"/>
    <w:rsid w:val="00B93601"/>
    <w:rsid w:val="00B938E1"/>
    <w:rsid w:val="00B94F9A"/>
    <w:rsid w:val="00B9548A"/>
    <w:rsid w:val="00BA17C9"/>
    <w:rsid w:val="00BA3CC1"/>
    <w:rsid w:val="00BA3E3B"/>
    <w:rsid w:val="00BA556B"/>
    <w:rsid w:val="00BC0BE3"/>
    <w:rsid w:val="00BC1BBC"/>
    <w:rsid w:val="00BC1BFA"/>
    <w:rsid w:val="00BC2464"/>
    <w:rsid w:val="00BC33FC"/>
    <w:rsid w:val="00BC3432"/>
    <w:rsid w:val="00BC5B91"/>
    <w:rsid w:val="00BC5F8F"/>
    <w:rsid w:val="00BC70C0"/>
    <w:rsid w:val="00BC7A82"/>
    <w:rsid w:val="00BC7FA2"/>
    <w:rsid w:val="00BD00D4"/>
    <w:rsid w:val="00BD1FE0"/>
    <w:rsid w:val="00BD63BA"/>
    <w:rsid w:val="00BD63BC"/>
    <w:rsid w:val="00BE0A60"/>
    <w:rsid w:val="00BE0F8F"/>
    <w:rsid w:val="00BE1F99"/>
    <w:rsid w:val="00BE2324"/>
    <w:rsid w:val="00BE3BB2"/>
    <w:rsid w:val="00BE4101"/>
    <w:rsid w:val="00BE43D2"/>
    <w:rsid w:val="00BE522B"/>
    <w:rsid w:val="00BE6036"/>
    <w:rsid w:val="00BE7C07"/>
    <w:rsid w:val="00BF151C"/>
    <w:rsid w:val="00BF2EAE"/>
    <w:rsid w:val="00BF2F8E"/>
    <w:rsid w:val="00BF6A3E"/>
    <w:rsid w:val="00BF7803"/>
    <w:rsid w:val="00BF7A05"/>
    <w:rsid w:val="00C01FCF"/>
    <w:rsid w:val="00C02105"/>
    <w:rsid w:val="00C02350"/>
    <w:rsid w:val="00C03530"/>
    <w:rsid w:val="00C03926"/>
    <w:rsid w:val="00C052E5"/>
    <w:rsid w:val="00C0684C"/>
    <w:rsid w:val="00C127B1"/>
    <w:rsid w:val="00C12A5C"/>
    <w:rsid w:val="00C12E2C"/>
    <w:rsid w:val="00C1380F"/>
    <w:rsid w:val="00C13E8A"/>
    <w:rsid w:val="00C15078"/>
    <w:rsid w:val="00C1636E"/>
    <w:rsid w:val="00C166C8"/>
    <w:rsid w:val="00C21BD7"/>
    <w:rsid w:val="00C25C71"/>
    <w:rsid w:val="00C2687C"/>
    <w:rsid w:val="00C27E80"/>
    <w:rsid w:val="00C27F05"/>
    <w:rsid w:val="00C30327"/>
    <w:rsid w:val="00C30A33"/>
    <w:rsid w:val="00C312F2"/>
    <w:rsid w:val="00C31584"/>
    <w:rsid w:val="00C32C68"/>
    <w:rsid w:val="00C33156"/>
    <w:rsid w:val="00C33D97"/>
    <w:rsid w:val="00C34B3B"/>
    <w:rsid w:val="00C353A7"/>
    <w:rsid w:val="00C358D6"/>
    <w:rsid w:val="00C362BA"/>
    <w:rsid w:val="00C36C91"/>
    <w:rsid w:val="00C3793C"/>
    <w:rsid w:val="00C40EF5"/>
    <w:rsid w:val="00C41691"/>
    <w:rsid w:val="00C41D03"/>
    <w:rsid w:val="00C42670"/>
    <w:rsid w:val="00C4330C"/>
    <w:rsid w:val="00C43888"/>
    <w:rsid w:val="00C43CBB"/>
    <w:rsid w:val="00C44844"/>
    <w:rsid w:val="00C4684F"/>
    <w:rsid w:val="00C51A60"/>
    <w:rsid w:val="00C56776"/>
    <w:rsid w:val="00C567C9"/>
    <w:rsid w:val="00C6086E"/>
    <w:rsid w:val="00C60D0B"/>
    <w:rsid w:val="00C60E2C"/>
    <w:rsid w:val="00C623B1"/>
    <w:rsid w:val="00C64A14"/>
    <w:rsid w:val="00C650E9"/>
    <w:rsid w:val="00C66860"/>
    <w:rsid w:val="00C66E3B"/>
    <w:rsid w:val="00C67851"/>
    <w:rsid w:val="00C67BB1"/>
    <w:rsid w:val="00C70C11"/>
    <w:rsid w:val="00C718B7"/>
    <w:rsid w:val="00C71A67"/>
    <w:rsid w:val="00C71C61"/>
    <w:rsid w:val="00C72DE3"/>
    <w:rsid w:val="00C72E59"/>
    <w:rsid w:val="00C7318C"/>
    <w:rsid w:val="00C74D70"/>
    <w:rsid w:val="00C76141"/>
    <w:rsid w:val="00C76177"/>
    <w:rsid w:val="00C802EF"/>
    <w:rsid w:val="00C805E2"/>
    <w:rsid w:val="00C80903"/>
    <w:rsid w:val="00C815C0"/>
    <w:rsid w:val="00C85A8D"/>
    <w:rsid w:val="00C872A5"/>
    <w:rsid w:val="00C87C13"/>
    <w:rsid w:val="00C87CB5"/>
    <w:rsid w:val="00C90B11"/>
    <w:rsid w:val="00C91058"/>
    <w:rsid w:val="00C927F3"/>
    <w:rsid w:val="00C931DB"/>
    <w:rsid w:val="00C93C3B"/>
    <w:rsid w:val="00C949AB"/>
    <w:rsid w:val="00C954A7"/>
    <w:rsid w:val="00C96645"/>
    <w:rsid w:val="00C96FE6"/>
    <w:rsid w:val="00CA0745"/>
    <w:rsid w:val="00CA0C3B"/>
    <w:rsid w:val="00CA14E3"/>
    <w:rsid w:val="00CA1B33"/>
    <w:rsid w:val="00CA360A"/>
    <w:rsid w:val="00CA55B8"/>
    <w:rsid w:val="00CB1367"/>
    <w:rsid w:val="00CB1385"/>
    <w:rsid w:val="00CB212E"/>
    <w:rsid w:val="00CB21A0"/>
    <w:rsid w:val="00CB2530"/>
    <w:rsid w:val="00CB32DB"/>
    <w:rsid w:val="00CB4B7C"/>
    <w:rsid w:val="00CB4DA0"/>
    <w:rsid w:val="00CB60BD"/>
    <w:rsid w:val="00CB62E5"/>
    <w:rsid w:val="00CB6756"/>
    <w:rsid w:val="00CC0305"/>
    <w:rsid w:val="00CC2FC0"/>
    <w:rsid w:val="00CC347C"/>
    <w:rsid w:val="00CC380F"/>
    <w:rsid w:val="00CC5965"/>
    <w:rsid w:val="00CC59CA"/>
    <w:rsid w:val="00CC5F3C"/>
    <w:rsid w:val="00CC68A5"/>
    <w:rsid w:val="00CC6F17"/>
    <w:rsid w:val="00CD09CF"/>
    <w:rsid w:val="00CD0D86"/>
    <w:rsid w:val="00CD2036"/>
    <w:rsid w:val="00CD2ADC"/>
    <w:rsid w:val="00CD3620"/>
    <w:rsid w:val="00CD43C6"/>
    <w:rsid w:val="00CD4870"/>
    <w:rsid w:val="00CD49ED"/>
    <w:rsid w:val="00CD4D97"/>
    <w:rsid w:val="00CD768A"/>
    <w:rsid w:val="00CE0214"/>
    <w:rsid w:val="00CE1877"/>
    <w:rsid w:val="00CE22A0"/>
    <w:rsid w:val="00CE5926"/>
    <w:rsid w:val="00CE6191"/>
    <w:rsid w:val="00CE6367"/>
    <w:rsid w:val="00CE6649"/>
    <w:rsid w:val="00CE780D"/>
    <w:rsid w:val="00CF0861"/>
    <w:rsid w:val="00CF11B5"/>
    <w:rsid w:val="00CF11EB"/>
    <w:rsid w:val="00CF1A31"/>
    <w:rsid w:val="00CF4261"/>
    <w:rsid w:val="00CF5F92"/>
    <w:rsid w:val="00D01C0A"/>
    <w:rsid w:val="00D032C5"/>
    <w:rsid w:val="00D049F0"/>
    <w:rsid w:val="00D04C7B"/>
    <w:rsid w:val="00D05283"/>
    <w:rsid w:val="00D056B8"/>
    <w:rsid w:val="00D06015"/>
    <w:rsid w:val="00D06521"/>
    <w:rsid w:val="00D0655A"/>
    <w:rsid w:val="00D1157D"/>
    <w:rsid w:val="00D11B7C"/>
    <w:rsid w:val="00D125E2"/>
    <w:rsid w:val="00D12A18"/>
    <w:rsid w:val="00D12A63"/>
    <w:rsid w:val="00D13666"/>
    <w:rsid w:val="00D150D5"/>
    <w:rsid w:val="00D1568A"/>
    <w:rsid w:val="00D158BC"/>
    <w:rsid w:val="00D1650E"/>
    <w:rsid w:val="00D21191"/>
    <w:rsid w:val="00D2125A"/>
    <w:rsid w:val="00D22236"/>
    <w:rsid w:val="00D23FBA"/>
    <w:rsid w:val="00D255C6"/>
    <w:rsid w:val="00D2716D"/>
    <w:rsid w:val="00D27AF8"/>
    <w:rsid w:val="00D32E98"/>
    <w:rsid w:val="00D3424D"/>
    <w:rsid w:val="00D34D79"/>
    <w:rsid w:val="00D34F0D"/>
    <w:rsid w:val="00D3596A"/>
    <w:rsid w:val="00D35B73"/>
    <w:rsid w:val="00D35E6B"/>
    <w:rsid w:val="00D3632E"/>
    <w:rsid w:val="00D36E61"/>
    <w:rsid w:val="00D40D73"/>
    <w:rsid w:val="00D41A0A"/>
    <w:rsid w:val="00D420F7"/>
    <w:rsid w:val="00D435BE"/>
    <w:rsid w:val="00D4360C"/>
    <w:rsid w:val="00D44A09"/>
    <w:rsid w:val="00D469BF"/>
    <w:rsid w:val="00D46C14"/>
    <w:rsid w:val="00D476B0"/>
    <w:rsid w:val="00D476B7"/>
    <w:rsid w:val="00D47B0D"/>
    <w:rsid w:val="00D507E9"/>
    <w:rsid w:val="00D514CC"/>
    <w:rsid w:val="00D5249C"/>
    <w:rsid w:val="00D53357"/>
    <w:rsid w:val="00D537FA"/>
    <w:rsid w:val="00D53801"/>
    <w:rsid w:val="00D5390A"/>
    <w:rsid w:val="00D543F6"/>
    <w:rsid w:val="00D54745"/>
    <w:rsid w:val="00D54746"/>
    <w:rsid w:val="00D55735"/>
    <w:rsid w:val="00D56450"/>
    <w:rsid w:val="00D56647"/>
    <w:rsid w:val="00D60DE2"/>
    <w:rsid w:val="00D61527"/>
    <w:rsid w:val="00D61B64"/>
    <w:rsid w:val="00D6315B"/>
    <w:rsid w:val="00D66008"/>
    <w:rsid w:val="00D6710C"/>
    <w:rsid w:val="00D672CB"/>
    <w:rsid w:val="00D71406"/>
    <w:rsid w:val="00D71682"/>
    <w:rsid w:val="00D7192A"/>
    <w:rsid w:val="00D73F9B"/>
    <w:rsid w:val="00D74211"/>
    <w:rsid w:val="00D7437B"/>
    <w:rsid w:val="00D74605"/>
    <w:rsid w:val="00D764CF"/>
    <w:rsid w:val="00D770C0"/>
    <w:rsid w:val="00D80586"/>
    <w:rsid w:val="00D81FBA"/>
    <w:rsid w:val="00D82649"/>
    <w:rsid w:val="00D82CC8"/>
    <w:rsid w:val="00D8504E"/>
    <w:rsid w:val="00D851B0"/>
    <w:rsid w:val="00D853D3"/>
    <w:rsid w:val="00D862E0"/>
    <w:rsid w:val="00D914BD"/>
    <w:rsid w:val="00D95E76"/>
    <w:rsid w:val="00D964DA"/>
    <w:rsid w:val="00D9659D"/>
    <w:rsid w:val="00D96FF3"/>
    <w:rsid w:val="00DA43BD"/>
    <w:rsid w:val="00DA591E"/>
    <w:rsid w:val="00DA5CE6"/>
    <w:rsid w:val="00DA7577"/>
    <w:rsid w:val="00DB0857"/>
    <w:rsid w:val="00DB0B7A"/>
    <w:rsid w:val="00DB2E50"/>
    <w:rsid w:val="00DB3E97"/>
    <w:rsid w:val="00DB529D"/>
    <w:rsid w:val="00DB6A90"/>
    <w:rsid w:val="00DB7E61"/>
    <w:rsid w:val="00DC0C77"/>
    <w:rsid w:val="00DC19F8"/>
    <w:rsid w:val="00DC2FD6"/>
    <w:rsid w:val="00DC49C3"/>
    <w:rsid w:val="00DC5CE9"/>
    <w:rsid w:val="00DC6D92"/>
    <w:rsid w:val="00DC7026"/>
    <w:rsid w:val="00DD0DB5"/>
    <w:rsid w:val="00DD213B"/>
    <w:rsid w:val="00DD2211"/>
    <w:rsid w:val="00DD2741"/>
    <w:rsid w:val="00DD419B"/>
    <w:rsid w:val="00DD5057"/>
    <w:rsid w:val="00DD67C2"/>
    <w:rsid w:val="00DD729C"/>
    <w:rsid w:val="00DD7D9C"/>
    <w:rsid w:val="00DE2075"/>
    <w:rsid w:val="00DE248B"/>
    <w:rsid w:val="00DE3620"/>
    <w:rsid w:val="00DE4589"/>
    <w:rsid w:val="00DE49CD"/>
    <w:rsid w:val="00DE6C74"/>
    <w:rsid w:val="00DE705A"/>
    <w:rsid w:val="00DF2E6A"/>
    <w:rsid w:val="00DF30BA"/>
    <w:rsid w:val="00DF4C35"/>
    <w:rsid w:val="00E0104C"/>
    <w:rsid w:val="00E02F9C"/>
    <w:rsid w:val="00E03138"/>
    <w:rsid w:val="00E03D76"/>
    <w:rsid w:val="00E0460B"/>
    <w:rsid w:val="00E04B6F"/>
    <w:rsid w:val="00E052A0"/>
    <w:rsid w:val="00E0687F"/>
    <w:rsid w:val="00E10AAA"/>
    <w:rsid w:val="00E12F82"/>
    <w:rsid w:val="00E13284"/>
    <w:rsid w:val="00E13599"/>
    <w:rsid w:val="00E15D04"/>
    <w:rsid w:val="00E21402"/>
    <w:rsid w:val="00E21952"/>
    <w:rsid w:val="00E21E6A"/>
    <w:rsid w:val="00E22DBA"/>
    <w:rsid w:val="00E23AE0"/>
    <w:rsid w:val="00E26F6C"/>
    <w:rsid w:val="00E27727"/>
    <w:rsid w:val="00E31BC6"/>
    <w:rsid w:val="00E31DD0"/>
    <w:rsid w:val="00E33651"/>
    <w:rsid w:val="00E33E89"/>
    <w:rsid w:val="00E34C15"/>
    <w:rsid w:val="00E3649C"/>
    <w:rsid w:val="00E3654B"/>
    <w:rsid w:val="00E36902"/>
    <w:rsid w:val="00E373CA"/>
    <w:rsid w:val="00E42831"/>
    <w:rsid w:val="00E431A6"/>
    <w:rsid w:val="00E44116"/>
    <w:rsid w:val="00E44ECB"/>
    <w:rsid w:val="00E5204B"/>
    <w:rsid w:val="00E5272B"/>
    <w:rsid w:val="00E5307E"/>
    <w:rsid w:val="00E541D5"/>
    <w:rsid w:val="00E55899"/>
    <w:rsid w:val="00E569CB"/>
    <w:rsid w:val="00E575C7"/>
    <w:rsid w:val="00E5762E"/>
    <w:rsid w:val="00E614D2"/>
    <w:rsid w:val="00E623D4"/>
    <w:rsid w:val="00E624D1"/>
    <w:rsid w:val="00E62C51"/>
    <w:rsid w:val="00E6353C"/>
    <w:rsid w:val="00E63FD0"/>
    <w:rsid w:val="00E66862"/>
    <w:rsid w:val="00E670B2"/>
    <w:rsid w:val="00E73393"/>
    <w:rsid w:val="00E75B21"/>
    <w:rsid w:val="00E77E2C"/>
    <w:rsid w:val="00E802DC"/>
    <w:rsid w:val="00E8034C"/>
    <w:rsid w:val="00E8136F"/>
    <w:rsid w:val="00E81890"/>
    <w:rsid w:val="00E81D52"/>
    <w:rsid w:val="00E82231"/>
    <w:rsid w:val="00E82D3C"/>
    <w:rsid w:val="00E83157"/>
    <w:rsid w:val="00E83A1F"/>
    <w:rsid w:val="00E855E5"/>
    <w:rsid w:val="00E85935"/>
    <w:rsid w:val="00E87A92"/>
    <w:rsid w:val="00E91913"/>
    <w:rsid w:val="00E91BEE"/>
    <w:rsid w:val="00E92184"/>
    <w:rsid w:val="00E92E41"/>
    <w:rsid w:val="00E944E9"/>
    <w:rsid w:val="00E94B6F"/>
    <w:rsid w:val="00E94E73"/>
    <w:rsid w:val="00E969C1"/>
    <w:rsid w:val="00E97F99"/>
    <w:rsid w:val="00EA3B12"/>
    <w:rsid w:val="00EA4A13"/>
    <w:rsid w:val="00EA6548"/>
    <w:rsid w:val="00EB0D1F"/>
    <w:rsid w:val="00EB263F"/>
    <w:rsid w:val="00EB7C8F"/>
    <w:rsid w:val="00EC0583"/>
    <w:rsid w:val="00EC0B6C"/>
    <w:rsid w:val="00EC2740"/>
    <w:rsid w:val="00EC3158"/>
    <w:rsid w:val="00EC31B3"/>
    <w:rsid w:val="00EC3886"/>
    <w:rsid w:val="00EC41B0"/>
    <w:rsid w:val="00EC49B3"/>
    <w:rsid w:val="00EC54D1"/>
    <w:rsid w:val="00EC6553"/>
    <w:rsid w:val="00EC7987"/>
    <w:rsid w:val="00ED14E2"/>
    <w:rsid w:val="00ED15B0"/>
    <w:rsid w:val="00ED23F0"/>
    <w:rsid w:val="00ED2B5A"/>
    <w:rsid w:val="00ED3583"/>
    <w:rsid w:val="00ED4B75"/>
    <w:rsid w:val="00ED655C"/>
    <w:rsid w:val="00EE0561"/>
    <w:rsid w:val="00EE1F51"/>
    <w:rsid w:val="00EE348A"/>
    <w:rsid w:val="00EE3C9C"/>
    <w:rsid w:val="00EF0AC0"/>
    <w:rsid w:val="00EF24FB"/>
    <w:rsid w:val="00EF5387"/>
    <w:rsid w:val="00EF6533"/>
    <w:rsid w:val="00EF69BC"/>
    <w:rsid w:val="00EF7867"/>
    <w:rsid w:val="00F006B3"/>
    <w:rsid w:val="00F00A7B"/>
    <w:rsid w:val="00F03446"/>
    <w:rsid w:val="00F036A7"/>
    <w:rsid w:val="00F03DC2"/>
    <w:rsid w:val="00F0468C"/>
    <w:rsid w:val="00F06414"/>
    <w:rsid w:val="00F06449"/>
    <w:rsid w:val="00F0799A"/>
    <w:rsid w:val="00F10FFF"/>
    <w:rsid w:val="00F11060"/>
    <w:rsid w:val="00F11DC8"/>
    <w:rsid w:val="00F12C73"/>
    <w:rsid w:val="00F138F7"/>
    <w:rsid w:val="00F13F16"/>
    <w:rsid w:val="00F153BE"/>
    <w:rsid w:val="00F15B59"/>
    <w:rsid w:val="00F17E29"/>
    <w:rsid w:val="00F20608"/>
    <w:rsid w:val="00F21B06"/>
    <w:rsid w:val="00F22BDD"/>
    <w:rsid w:val="00F24C2A"/>
    <w:rsid w:val="00F256A9"/>
    <w:rsid w:val="00F25D14"/>
    <w:rsid w:val="00F2627C"/>
    <w:rsid w:val="00F264B7"/>
    <w:rsid w:val="00F26F39"/>
    <w:rsid w:val="00F271AB"/>
    <w:rsid w:val="00F2733D"/>
    <w:rsid w:val="00F277FF"/>
    <w:rsid w:val="00F27C4A"/>
    <w:rsid w:val="00F3123A"/>
    <w:rsid w:val="00F3123F"/>
    <w:rsid w:val="00F31478"/>
    <w:rsid w:val="00F3162D"/>
    <w:rsid w:val="00F31966"/>
    <w:rsid w:val="00F35BA6"/>
    <w:rsid w:val="00F37619"/>
    <w:rsid w:val="00F378E5"/>
    <w:rsid w:val="00F407F6"/>
    <w:rsid w:val="00F4196E"/>
    <w:rsid w:val="00F4256E"/>
    <w:rsid w:val="00F42702"/>
    <w:rsid w:val="00F4389C"/>
    <w:rsid w:val="00F43F1A"/>
    <w:rsid w:val="00F446AA"/>
    <w:rsid w:val="00F4472E"/>
    <w:rsid w:val="00F47713"/>
    <w:rsid w:val="00F47ADC"/>
    <w:rsid w:val="00F506D7"/>
    <w:rsid w:val="00F514A1"/>
    <w:rsid w:val="00F51BF2"/>
    <w:rsid w:val="00F51DF0"/>
    <w:rsid w:val="00F51E49"/>
    <w:rsid w:val="00F53ADA"/>
    <w:rsid w:val="00F54711"/>
    <w:rsid w:val="00F54C61"/>
    <w:rsid w:val="00F556B0"/>
    <w:rsid w:val="00F571C7"/>
    <w:rsid w:val="00F57503"/>
    <w:rsid w:val="00F60621"/>
    <w:rsid w:val="00F60EA1"/>
    <w:rsid w:val="00F60FB3"/>
    <w:rsid w:val="00F61AB2"/>
    <w:rsid w:val="00F6707D"/>
    <w:rsid w:val="00F67D1A"/>
    <w:rsid w:val="00F70779"/>
    <w:rsid w:val="00F71DA3"/>
    <w:rsid w:val="00F73EA3"/>
    <w:rsid w:val="00F742A1"/>
    <w:rsid w:val="00F755A7"/>
    <w:rsid w:val="00F76D40"/>
    <w:rsid w:val="00F76E92"/>
    <w:rsid w:val="00F802C2"/>
    <w:rsid w:val="00F83486"/>
    <w:rsid w:val="00F8457D"/>
    <w:rsid w:val="00F8672A"/>
    <w:rsid w:val="00F86D3D"/>
    <w:rsid w:val="00F86DAA"/>
    <w:rsid w:val="00F87F22"/>
    <w:rsid w:val="00F92151"/>
    <w:rsid w:val="00F92618"/>
    <w:rsid w:val="00F93098"/>
    <w:rsid w:val="00F938CA"/>
    <w:rsid w:val="00F9430A"/>
    <w:rsid w:val="00F967E0"/>
    <w:rsid w:val="00F97D40"/>
    <w:rsid w:val="00F97D58"/>
    <w:rsid w:val="00FA01A7"/>
    <w:rsid w:val="00FA10D7"/>
    <w:rsid w:val="00FA196A"/>
    <w:rsid w:val="00FA1F51"/>
    <w:rsid w:val="00FA2378"/>
    <w:rsid w:val="00FA36A0"/>
    <w:rsid w:val="00FA401F"/>
    <w:rsid w:val="00FA42A8"/>
    <w:rsid w:val="00FA63A6"/>
    <w:rsid w:val="00FA66C4"/>
    <w:rsid w:val="00FA7975"/>
    <w:rsid w:val="00FB09ED"/>
    <w:rsid w:val="00FB0E6D"/>
    <w:rsid w:val="00FB3685"/>
    <w:rsid w:val="00FB5A3A"/>
    <w:rsid w:val="00FB6AA2"/>
    <w:rsid w:val="00FB7E19"/>
    <w:rsid w:val="00FC00A0"/>
    <w:rsid w:val="00FC1EEC"/>
    <w:rsid w:val="00FC23AB"/>
    <w:rsid w:val="00FC4ED1"/>
    <w:rsid w:val="00FC52C6"/>
    <w:rsid w:val="00FC54A5"/>
    <w:rsid w:val="00FC59CE"/>
    <w:rsid w:val="00FC69A0"/>
    <w:rsid w:val="00FC78A6"/>
    <w:rsid w:val="00FD07AE"/>
    <w:rsid w:val="00FD0B69"/>
    <w:rsid w:val="00FD3768"/>
    <w:rsid w:val="00FD535D"/>
    <w:rsid w:val="00FD7C5D"/>
    <w:rsid w:val="00FE0004"/>
    <w:rsid w:val="00FE0193"/>
    <w:rsid w:val="00FE2A9A"/>
    <w:rsid w:val="00FE341F"/>
    <w:rsid w:val="00FE3B47"/>
    <w:rsid w:val="00FE479D"/>
    <w:rsid w:val="00FE5474"/>
    <w:rsid w:val="00FE5701"/>
    <w:rsid w:val="00FE7163"/>
    <w:rsid w:val="00FE7903"/>
    <w:rsid w:val="00FE7936"/>
    <w:rsid w:val="00FF158A"/>
    <w:rsid w:val="00FF2CD3"/>
    <w:rsid w:val="00FF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AB6A7"/>
  <w15:docId w15:val="{A4E66F9C-DFC9-4216-97F9-A351B604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736A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B26A01"/>
    <w:pPr>
      <w:keepNext/>
      <w:spacing w:before="60" w:after="60" w:line="360" w:lineRule="auto"/>
      <w:jc w:val="center"/>
      <w:outlineLvl w:val="1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2223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B26A01"/>
    <w:pPr>
      <w:spacing w:before="60" w:after="60" w:line="360" w:lineRule="auto"/>
      <w:jc w:val="center"/>
    </w:pPr>
    <w:rPr>
      <w:rFonts w:ascii="Arial" w:hAnsi="Arial"/>
    </w:rPr>
  </w:style>
  <w:style w:type="character" w:styleId="Uwydatnienie">
    <w:name w:val="Emphasis"/>
    <w:uiPriority w:val="20"/>
    <w:qFormat/>
    <w:rsid w:val="00BC2464"/>
    <w:rPr>
      <w:b/>
      <w:bCs/>
      <w:i w:val="0"/>
      <w:iCs w:val="0"/>
    </w:rPr>
  </w:style>
  <w:style w:type="paragraph" w:styleId="Tekstpodstawowy">
    <w:name w:val="Body Text"/>
    <w:basedOn w:val="Normalny"/>
    <w:rsid w:val="009E5B89"/>
    <w:pPr>
      <w:spacing w:after="120"/>
    </w:pPr>
  </w:style>
  <w:style w:type="paragraph" w:customStyle="1" w:styleId="standard">
    <w:name w:val="standard"/>
    <w:basedOn w:val="Normalny"/>
    <w:link w:val="standardZnak1"/>
    <w:rsid w:val="009E5B89"/>
    <w:pPr>
      <w:tabs>
        <w:tab w:val="left" w:pos="567"/>
      </w:tabs>
      <w:spacing w:line="360" w:lineRule="auto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C312F2"/>
    <w:rPr>
      <w:b/>
      <w:bCs/>
    </w:rPr>
  </w:style>
  <w:style w:type="character" w:customStyle="1" w:styleId="h1">
    <w:name w:val="h1"/>
    <w:basedOn w:val="Domylnaczcionkaakapitu"/>
    <w:rsid w:val="000B4940"/>
  </w:style>
  <w:style w:type="character" w:customStyle="1" w:styleId="xbe">
    <w:name w:val="_xbe"/>
    <w:basedOn w:val="Domylnaczcionkaakapitu"/>
    <w:rsid w:val="00B01C1D"/>
  </w:style>
  <w:style w:type="paragraph" w:customStyle="1" w:styleId="tab">
    <w:name w:val="tab"/>
    <w:basedOn w:val="Normalny"/>
    <w:link w:val="tabZnak"/>
    <w:rsid w:val="004D1C02"/>
    <w:pPr>
      <w:tabs>
        <w:tab w:val="left" w:pos="227"/>
      </w:tabs>
      <w:spacing w:before="40" w:after="40"/>
      <w:ind w:left="357" w:hanging="357"/>
      <w:jc w:val="both"/>
    </w:pPr>
    <w:rPr>
      <w:rFonts w:ascii="Arial" w:hAnsi="Arial"/>
      <w:sz w:val="18"/>
      <w:szCs w:val="20"/>
    </w:rPr>
  </w:style>
  <w:style w:type="character" w:styleId="Numerstrony">
    <w:name w:val="page number"/>
    <w:rsid w:val="004D1C02"/>
  </w:style>
  <w:style w:type="paragraph" w:styleId="Stopka">
    <w:name w:val="footer"/>
    <w:basedOn w:val="Normalny"/>
    <w:link w:val="StopkaZnak"/>
    <w:uiPriority w:val="99"/>
    <w:rsid w:val="004D1C02"/>
    <w:pPr>
      <w:tabs>
        <w:tab w:val="center" w:pos="4536"/>
        <w:tab w:val="right" w:pos="9072"/>
      </w:tabs>
      <w:spacing w:before="20" w:after="20" w:line="360" w:lineRule="auto"/>
      <w:ind w:left="357" w:hanging="357"/>
      <w:jc w:val="both"/>
    </w:pPr>
    <w:rPr>
      <w:rFonts w:ascii="Arial" w:hAnsi="Arial"/>
      <w:sz w:val="22"/>
      <w:szCs w:val="20"/>
    </w:rPr>
  </w:style>
  <w:style w:type="character" w:customStyle="1" w:styleId="StopkaZnak">
    <w:name w:val="Stopka Znak"/>
    <w:link w:val="Stopka"/>
    <w:uiPriority w:val="99"/>
    <w:rsid w:val="004D1C02"/>
    <w:rPr>
      <w:rFonts w:ascii="Arial" w:hAnsi="Arial"/>
      <w:sz w:val="22"/>
    </w:rPr>
  </w:style>
  <w:style w:type="paragraph" w:styleId="Nagwek">
    <w:name w:val="header"/>
    <w:basedOn w:val="Normalny"/>
    <w:link w:val="NagwekZnak"/>
    <w:rsid w:val="004D1C02"/>
    <w:pPr>
      <w:tabs>
        <w:tab w:val="center" w:pos="4536"/>
        <w:tab w:val="right" w:pos="9072"/>
      </w:tabs>
      <w:spacing w:before="20" w:after="20"/>
      <w:ind w:left="357" w:hanging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D1C02"/>
  </w:style>
  <w:style w:type="character" w:customStyle="1" w:styleId="tabZnak">
    <w:name w:val="tab Znak"/>
    <w:link w:val="tab"/>
    <w:rsid w:val="004D1C02"/>
    <w:rPr>
      <w:rFonts w:ascii="Arial" w:hAnsi="Arial"/>
      <w:sz w:val="18"/>
    </w:rPr>
  </w:style>
  <w:style w:type="paragraph" w:customStyle="1" w:styleId="Default">
    <w:name w:val="Default"/>
    <w:rsid w:val="004D1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">
    <w:name w:val="st"/>
    <w:rsid w:val="004D1C02"/>
  </w:style>
  <w:style w:type="character" w:styleId="Hipercze">
    <w:name w:val="Hyperlink"/>
    <w:uiPriority w:val="99"/>
    <w:unhideWhenUsed/>
    <w:rsid w:val="001E15C0"/>
    <w:rPr>
      <w:color w:val="0000FF"/>
      <w:u w:val="single"/>
    </w:rPr>
  </w:style>
  <w:style w:type="character" w:customStyle="1" w:styleId="Styl11pt">
    <w:name w:val="Styl 11 pt"/>
    <w:rsid w:val="00D7192A"/>
    <w:rPr>
      <w:rFonts w:ascii="Arial" w:hAnsi="Arial"/>
      <w:sz w:val="22"/>
      <w:lang w:val="pl-PL"/>
    </w:rPr>
  </w:style>
  <w:style w:type="paragraph" w:styleId="Tekstdymka">
    <w:name w:val="Balloon Text"/>
    <w:basedOn w:val="Normalny"/>
    <w:link w:val="TekstdymkaZnak"/>
    <w:rsid w:val="00FD0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D07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17D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2D5186"/>
    <w:pPr>
      <w:spacing w:before="20" w:after="20"/>
      <w:ind w:left="357" w:hanging="357"/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2D5186"/>
    <w:rPr>
      <w:rFonts w:ascii="Courier New" w:hAnsi="Courier New" w:cs="Courier New"/>
    </w:rPr>
  </w:style>
  <w:style w:type="paragraph" w:customStyle="1" w:styleId="Styl11ptWyjustowany">
    <w:name w:val="Styl 11 pt Wyjustowany"/>
    <w:basedOn w:val="Normalny"/>
    <w:rsid w:val="00085197"/>
    <w:pPr>
      <w:widowControl w:val="0"/>
      <w:autoSpaceDE w:val="0"/>
      <w:autoSpaceDN w:val="0"/>
      <w:adjustRightInd w:val="0"/>
      <w:spacing w:before="20" w:after="20"/>
      <w:ind w:left="357" w:hanging="357"/>
      <w:jc w:val="both"/>
    </w:pPr>
    <w:rPr>
      <w:rFonts w:ascii="Arial" w:hAnsi="Arial"/>
      <w:sz w:val="22"/>
      <w:szCs w:val="20"/>
    </w:rPr>
  </w:style>
  <w:style w:type="paragraph" w:styleId="NormalnyWeb">
    <w:name w:val="Normal (Web)"/>
    <w:basedOn w:val="Normalny"/>
    <w:rsid w:val="008A7080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rsid w:val="002412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412E6"/>
    <w:rPr>
      <w:sz w:val="24"/>
      <w:szCs w:val="24"/>
    </w:rPr>
  </w:style>
  <w:style w:type="paragraph" w:customStyle="1" w:styleId="pauza">
    <w:name w:val="pauza"/>
    <w:basedOn w:val="Normalny"/>
    <w:link w:val="pauzaZnak"/>
    <w:qFormat/>
    <w:rsid w:val="00661A73"/>
    <w:pPr>
      <w:numPr>
        <w:numId w:val="6"/>
      </w:numPr>
      <w:spacing w:before="20" w:after="20" w:line="360" w:lineRule="auto"/>
      <w:jc w:val="both"/>
    </w:pPr>
    <w:rPr>
      <w:rFonts w:ascii="Arial" w:hAnsi="Arial"/>
      <w:sz w:val="22"/>
      <w:szCs w:val="20"/>
    </w:rPr>
  </w:style>
  <w:style w:type="character" w:customStyle="1" w:styleId="standardZnak1">
    <w:name w:val="standard Znak1"/>
    <w:link w:val="standard"/>
    <w:locked/>
    <w:rsid w:val="003A27E5"/>
    <w:rPr>
      <w:rFonts w:ascii="Arial" w:hAnsi="Arial"/>
      <w:sz w:val="22"/>
    </w:rPr>
  </w:style>
  <w:style w:type="paragraph" w:customStyle="1" w:styleId="podpkt">
    <w:name w:val="podpkt"/>
    <w:basedOn w:val="Normalny"/>
    <w:link w:val="podpktZnak"/>
    <w:rsid w:val="006E3506"/>
    <w:pPr>
      <w:widowControl w:val="0"/>
      <w:tabs>
        <w:tab w:val="num" w:pos="357"/>
      </w:tabs>
      <w:autoSpaceDE w:val="0"/>
      <w:autoSpaceDN w:val="0"/>
      <w:adjustRightInd w:val="0"/>
      <w:spacing w:before="20" w:after="20"/>
      <w:ind w:left="357" w:hanging="357"/>
      <w:jc w:val="both"/>
    </w:pPr>
  </w:style>
  <w:style w:type="character" w:customStyle="1" w:styleId="podpktZnak">
    <w:name w:val="podpkt Znak"/>
    <w:link w:val="podpkt"/>
    <w:rsid w:val="006E3506"/>
    <w:rPr>
      <w:sz w:val="24"/>
      <w:szCs w:val="24"/>
    </w:rPr>
  </w:style>
  <w:style w:type="character" w:customStyle="1" w:styleId="WW8Num8z0">
    <w:name w:val="WW8Num8z0"/>
    <w:rsid w:val="00424C56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4F4"/>
    <w:pPr>
      <w:tabs>
        <w:tab w:val="left" w:pos="357"/>
      </w:tabs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4F4"/>
    <w:rPr>
      <w:rFonts w:ascii="Arial" w:hAnsi="Arial"/>
    </w:rPr>
  </w:style>
  <w:style w:type="character" w:styleId="Odwoanieprzypisudolnego">
    <w:name w:val="footnote reference"/>
    <w:uiPriority w:val="99"/>
    <w:unhideWhenUsed/>
    <w:rsid w:val="002414F4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semiHidden/>
    <w:rsid w:val="00D2223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pauzaZnak">
    <w:name w:val="pauza Znak"/>
    <w:link w:val="pauza"/>
    <w:rsid w:val="00E26F6C"/>
    <w:rPr>
      <w:rFonts w:ascii="Arial" w:hAnsi="Arial"/>
      <w:sz w:val="22"/>
    </w:rPr>
  </w:style>
  <w:style w:type="character" w:styleId="Odwoaniedokomentarza">
    <w:name w:val="annotation reference"/>
    <w:basedOn w:val="Domylnaczcionkaakapitu"/>
    <w:semiHidden/>
    <w:unhideWhenUsed/>
    <w:rsid w:val="00BE522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52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E522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E52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522B"/>
    <w:rPr>
      <w:b/>
      <w:bCs/>
    </w:rPr>
  </w:style>
  <w:style w:type="character" w:customStyle="1" w:styleId="hgkelc">
    <w:name w:val="hgkelc"/>
    <w:basedOn w:val="Domylnaczcionkaakapitu"/>
    <w:rsid w:val="00342993"/>
  </w:style>
  <w:style w:type="paragraph" w:styleId="Poprawka">
    <w:name w:val="Revision"/>
    <w:hidden/>
    <w:uiPriority w:val="99"/>
    <w:semiHidden/>
    <w:rsid w:val="00867769"/>
    <w:rPr>
      <w:sz w:val="24"/>
      <w:szCs w:val="24"/>
    </w:rPr>
  </w:style>
  <w:style w:type="character" w:customStyle="1" w:styleId="Teksttreci2Pogrubienie">
    <w:name w:val="Tekst treści (2) + Pogrubienie"/>
    <w:basedOn w:val="Domylnaczcionkaakapitu"/>
    <w:rsid w:val="00B933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litera">
    <w:name w:val="litera"/>
    <w:basedOn w:val="standard"/>
    <w:rsid w:val="00B9332C"/>
    <w:pPr>
      <w:widowControl w:val="0"/>
      <w:tabs>
        <w:tab w:val="clear" w:pos="567"/>
        <w:tab w:val="num" w:pos="0"/>
      </w:tabs>
      <w:autoSpaceDE w:val="0"/>
      <w:autoSpaceDN w:val="0"/>
      <w:adjustRightInd w:val="0"/>
      <w:spacing w:line="240" w:lineRule="auto"/>
      <w:ind w:left="1701" w:hanging="567"/>
    </w:pPr>
    <w:rPr>
      <w:rFonts w:ascii="Times New Roman" w:hAnsi="Times New Roman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F71DA3"/>
    <w:rPr>
      <w:b/>
      <w:bCs/>
      <w:sz w:val="18"/>
      <w:szCs w:val="18"/>
      <w:shd w:val="clear" w:color="auto" w:fill="FFFFFF"/>
    </w:rPr>
  </w:style>
  <w:style w:type="character" w:customStyle="1" w:styleId="Teksttreci6105pt">
    <w:name w:val="Tekst treści (6) + 10;5 pt"/>
    <w:basedOn w:val="Teksttreci6"/>
    <w:rsid w:val="00F71DA3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F71DA3"/>
    <w:pPr>
      <w:widowControl w:val="0"/>
      <w:shd w:val="clear" w:color="auto" w:fill="FFFFFF"/>
      <w:spacing w:after="120" w:line="232" w:lineRule="exact"/>
      <w:jc w:val="center"/>
    </w:pPr>
    <w:rPr>
      <w:b/>
      <w:bCs/>
      <w:sz w:val="18"/>
      <w:szCs w:val="18"/>
    </w:rPr>
  </w:style>
  <w:style w:type="character" w:customStyle="1" w:styleId="Nagwek3">
    <w:name w:val="Nagłówek #3_"/>
    <w:basedOn w:val="Domylnaczcionkaakapitu"/>
    <w:link w:val="Nagwek30"/>
    <w:rsid w:val="00C3793C"/>
    <w:rPr>
      <w:b/>
      <w:b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3793C"/>
    <w:pPr>
      <w:widowControl w:val="0"/>
      <w:shd w:val="clear" w:color="auto" w:fill="FFFFFF"/>
      <w:spacing w:before="120" w:after="300" w:line="254" w:lineRule="exact"/>
      <w:ind w:hanging="260"/>
      <w:jc w:val="center"/>
      <w:outlineLvl w:val="2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C0E61-963C-4DA2-9FC1-A6BAAECB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9245</Words>
  <Characters>55474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IRM</Company>
  <LinksUpToDate>false</LinksUpToDate>
  <CharactersWithSpaces>64590</CharactersWithSpaces>
  <SharedDoc>false</SharedDoc>
  <HLinks>
    <vt:vector size="78" baseType="variant">
      <vt:variant>
        <vt:i4>1507399</vt:i4>
      </vt:variant>
      <vt:variant>
        <vt:i4>39</vt:i4>
      </vt:variant>
      <vt:variant>
        <vt:i4>0</vt:i4>
      </vt:variant>
      <vt:variant>
        <vt:i4>5</vt:i4>
      </vt:variant>
      <vt:variant>
        <vt:lpwstr>https://pl.wikipedia.org/wiki/Zielona_%28powiat_boche%C5%84ski%29</vt:lpwstr>
      </vt:variant>
      <vt:variant>
        <vt:lpwstr/>
      </vt:variant>
      <vt:variant>
        <vt:i4>1048605</vt:i4>
      </vt:variant>
      <vt:variant>
        <vt:i4>36</vt:i4>
      </vt:variant>
      <vt:variant>
        <vt:i4>0</vt:i4>
      </vt:variant>
      <vt:variant>
        <vt:i4>5</vt:i4>
      </vt:variant>
      <vt:variant>
        <vt:lpwstr>https://pl.wikipedia.org/wiki/Wy%C5%BCyce</vt:lpwstr>
      </vt:variant>
      <vt:variant>
        <vt:lpwstr/>
      </vt:variant>
      <vt:variant>
        <vt:i4>524327</vt:i4>
      </vt:variant>
      <vt:variant>
        <vt:i4>33</vt:i4>
      </vt:variant>
      <vt:variant>
        <vt:i4>0</vt:i4>
      </vt:variant>
      <vt:variant>
        <vt:i4>5</vt:i4>
      </vt:variant>
      <vt:variant>
        <vt:lpwstr>https://pl.wikipedia.org/wiki/Wola_Drwi%C5%84ska</vt:lpwstr>
      </vt:variant>
      <vt:variant>
        <vt:lpwstr/>
      </vt:variant>
      <vt:variant>
        <vt:i4>7667812</vt:i4>
      </vt:variant>
      <vt:variant>
        <vt:i4>30</vt:i4>
      </vt:variant>
      <vt:variant>
        <vt:i4>0</vt:i4>
      </vt:variant>
      <vt:variant>
        <vt:i4>5</vt:i4>
      </vt:variant>
      <vt:variant>
        <vt:lpwstr>https://pl.wikipedia.org/wiki/Trawniki_%28wojew%C3%B3dztwo_ma%C5%82opolskie%29</vt:lpwstr>
      </vt:variant>
      <vt:variant>
        <vt:lpwstr/>
      </vt:variant>
      <vt:variant>
        <vt:i4>7274543</vt:i4>
      </vt:variant>
      <vt:variant>
        <vt:i4>27</vt:i4>
      </vt:variant>
      <vt:variant>
        <vt:i4>0</vt:i4>
      </vt:variant>
      <vt:variant>
        <vt:i4>5</vt:i4>
      </vt:variant>
      <vt:variant>
        <vt:lpwstr>https://pl.wikipedia.org/wiki/%C5%9Awiniary_%28wojew%C3%B3dztwo_ma%C5%82opolskie%29</vt:lpwstr>
      </vt:variant>
      <vt:variant>
        <vt:lpwstr/>
      </vt:variant>
      <vt:variant>
        <vt:i4>4522004</vt:i4>
      </vt:variant>
      <vt:variant>
        <vt:i4>24</vt:i4>
      </vt:variant>
      <vt:variant>
        <vt:i4>0</vt:i4>
      </vt:variant>
      <vt:variant>
        <vt:i4>5</vt:i4>
      </vt:variant>
      <vt:variant>
        <vt:lpwstr>https://pl.wikipedia.org/wiki/Niedary_%28wojew%C3%B3dztwo_ma%C5%82opolskie%29</vt:lpwstr>
      </vt:variant>
      <vt:variant>
        <vt:lpwstr/>
      </vt:variant>
      <vt:variant>
        <vt:i4>3801212</vt:i4>
      </vt:variant>
      <vt:variant>
        <vt:i4>21</vt:i4>
      </vt:variant>
      <vt:variant>
        <vt:i4>0</vt:i4>
      </vt:variant>
      <vt:variant>
        <vt:i4>5</vt:i4>
      </vt:variant>
      <vt:variant>
        <vt:lpwstr>https://pl.wikipedia.org/wiki/Mikluszowice</vt:lpwstr>
      </vt:variant>
      <vt:variant>
        <vt:lpwstr/>
      </vt:variant>
      <vt:variant>
        <vt:i4>5505046</vt:i4>
      </vt:variant>
      <vt:variant>
        <vt:i4>18</vt:i4>
      </vt:variant>
      <vt:variant>
        <vt:i4>0</vt:i4>
      </vt:variant>
      <vt:variant>
        <vt:i4>5</vt:i4>
      </vt:variant>
      <vt:variant>
        <vt:lpwstr>https://pl.wikipedia.org/wiki/Ispina</vt:lpwstr>
      </vt:variant>
      <vt:variant>
        <vt:lpwstr/>
      </vt:variant>
      <vt:variant>
        <vt:i4>7405609</vt:i4>
      </vt:variant>
      <vt:variant>
        <vt:i4>15</vt:i4>
      </vt:variant>
      <vt:variant>
        <vt:i4>0</vt:i4>
      </vt:variant>
      <vt:variant>
        <vt:i4>5</vt:i4>
      </vt:variant>
      <vt:variant>
        <vt:lpwstr>https://pl.wikipedia.org/wiki/Grobla_%28gmina_Drwinia%29</vt:lpwstr>
      </vt:variant>
      <vt:variant>
        <vt:lpwstr/>
      </vt:variant>
      <vt:variant>
        <vt:i4>5308416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https://pl.wikipedia.org/wiki/Gaw%C5%82%C3%B3wek_%28wojew%C3%B3dztwo_ma%C5%82opolskie%29</vt:lpwstr>
      </vt:variant>
      <vt:variant>
        <vt:lpwstr/>
      </vt:variant>
      <vt:variant>
        <vt:i4>4980755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https://pl.wikipedia.org/wiki/Dziewin_%28wojew%C3%B3dztwo_ma%C5%82opolskie%29</vt:lpwstr>
      </vt:variant>
      <vt:variant>
        <vt:lpwstr/>
      </vt:variant>
      <vt:variant>
        <vt:i4>6094876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https://pl.wikipedia.org/wiki/Drwinia</vt:lpwstr>
      </vt:variant>
      <vt:variant>
        <vt:lpwstr/>
      </vt:variant>
      <vt:variant>
        <vt:i4>4325440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https://pl.wikipedia.org/wiki/Bie%C5%84kowice_%28powiat_boche%C5%84ski%29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Ireneusz Wojcik</cp:lastModifiedBy>
  <cp:revision>4</cp:revision>
  <cp:lastPrinted>2021-08-03T10:52:00Z</cp:lastPrinted>
  <dcterms:created xsi:type="dcterms:W3CDTF">2025-01-12T16:30:00Z</dcterms:created>
  <dcterms:modified xsi:type="dcterms:W3CDTF">2025-07-25T07:22:00Z</dcterms:modified>
</cp:coreProperties>
</file>